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988E3" w14:textId="52EB5946" w:rsidR="00375CD0" w:rsidRDefault="00375CD0" w:rsidP="000E4875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1F041E">
        <w:rPr>
          <w:rFonts w:ascii="Arial" w:hAnsi="Arial" w:cs="Arial"/>
          <w:b/>
          <w:sz w:val="20"/>
          <w:u w:val="single"/>
        </w:rPr>
        <w:t>Příloha</w:t>
      </w:r>
      <w:r w:rsidRPr="00053487">
        <w:rPr>
          <w:rFonts w:ascii="Arial" w:hAnsi="Arial" w:cs="Arial"/>
          <w:b/>
          <w:sz w:val="20"/>
          <w:highlight w:val="green"/>
          <w:u w:val="single"/>
        </w:rPr>
        <w:t xml:space="preserve"> </w:t>
      </w:r>
    </w:p>
    <w:p w14:paraId="29CCBB7B" w14:textId="77777777" w:rsidR="001F041E" w:rsidRDefault="001F041E" w:rsidP="000E4875">
      <w:pPr>
        <w:spacing w:after="0"/>
        <w:jc w:val="center"/>
        <w:rPr>
          <w:rFonts w:ascii="Arial" w:hAnsi="Arial" w:cs="Arial"/>
          <w:b/>
          <w:sz w:val="20"/>
          <w:u w:val="single"/>
        </w:rPr>
      </w:pPr>
    </w:p>
    <w:p w14:paraId="6A7CDFA8" w14:textId="77777777" w:rsidR="000E4875" w:rsidRDefault="000E4875" w:rsidP="00BF5752">
      <w:pPr>
        <w:jc w:val="center"/>
        <w:rPr>
          <w:rFonts w:ascii="Arial" w:hAnsi="Arial" w:cs="Arial"/>
          <w:b/>
          <w:sz w:val="20"/>
        </w:rPr>
      </w:pPr>
      <w:r w:rsidRPr="00EF7B8D">
        <w:rPr>
          <w:rFonts w:ascii="Arial" w:hAnsi="Arial" w:cs="Arial"/>
          <w:b/>
          <w:sz w:val="20"/>
        </w:rPr>
        <w:t>Technická specifikace předmětu plnění veřejné zakázky</w:t>
      </w:r>
    </w:p>
    <w:p w14:paraId="539D32DB" w14:textId="374C0460" w:rsidR="00BF5752" w:rsidRDefault="005B5180" w:rsidP="0017131E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 xml:space="preserve">Malá dodávka </w:t>
      </w:r>
      <w:r w:rsidRPr="00E83A89">
        <w:rPr>
          <w:rFonts w:ascii="Arial" w:hAnsi="Arial" w:cs="Arial"/>
          <w:b/>
          <w:sz w:val="20"/>
        </w:rPr>
        <w:t>4x4 dvoumístná</w:t>
      </w:r>
      <w:r w:rsidR="00375CD0" w:rsidRPr="00E83A89">
        <w:rPr>
          <w:rFonts w:ascii="Arial" w:hAnsi="Arial" w:cs="Arial"/>
          <w:b/>
          <w:sz w:val="20"/>
        </w:rPr>
        <w:t xml:space="preserve"> - </w:t>
      </w:r>
      <w:r w:rsidR="00375CD0" w:rsidRPr="00E83A89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2796B235" w14:textId="25ACFD59" w:rsidR="00E768CA" w:rsidRDefault="00E768CA" w:rsidP="0017131E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787FFC9F" w14:textId="77777777" w:rsidR="00E768CA" w:rsidRPr="00E83A89" w:rsidRDefault="00E768CA" w:rsidP="0017131E">
      <w:pPr>
        <w:spacing w:after="0"/>
        <w:jc w:val="center"/>
        <w:rPr>
          <w:rFonts w:ascii="Arial" w:hAnsi="Arial" w:cs="Arial"/>
          <w:b/>
          <w:sz w:val="20"/>
        </w:rPr>
      </w:pPr>
    </w:p>
    <w:p w14:paraId="01618E08" w14:textId="77777777" w:rsidR="006830AD" w:rsidRDefault="006830AD" w:rsidP="006830AD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50B4DAF1" w14:textId="77777777" w:rsidR="00BF5752" w:rsidRPr="00E83A89" w:rsidRDefault="00BF5752" w:rsidP="0017131E">
      <w:pPr>
        <w:spacing w:after="0"/>
        <w:jc w:val="center"/>
        <w:rPr>
          <w:rFonts w:ascii="Arial" w:hAnsi="Arial" w:cs="Arial"/>
          <w:b/>
          <w:sz w:val="20"/>
        </w:rPr>
      </w:pPr>
    </w:p>
    <w:tbl>
      <w:tblPr>
        <w:tblW w:w="5292" w:type="pct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8"/>
        <w:gridCol w:w="1558"/>
        <w:gridCol w:w="1194"/>
        <w:gridCol w:w="2208"/>
        <w:tblGridChange w:id="0">
          <w:tblGrid>
            <w:gridCol w:w="72"/>
            <w:gridCol w:w="5316"/>
            <w:gridCol w:w="72"/>
            <w:gridCol w:w="1486"/>
            <w:gridCol w:w="72"/>
            <w:gridCol w:w="1122"/>
            <w:gridCol w:w="72"/>
            <w:gridCol w:w="2136"/>
            <w:gridCol w:w="72"/>
          </w:tblGrid>
        </w:tblGridChange>
      </w:tblGrid>
      <w:tr w:rsidR="00BF5752" w:rsidRPr="00E83A89" w14:paraId="405FC383" w14:textId="77777777" w:rsidTr="002D7D3A">
        <w:trPr>
          <w:trHeight w:val="861"/>
        </w:trPr>
        <w:tc>
          <w:tcPr>
            <w:tcW w:w="260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5403228" w14:textId="63F8A520" w:rsidR="00BF5752" w:rsidRPr="00E83A89" w:rsidRDefault="00837440" w:rsidP="00BF5752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4AD103DE" w14:textId="77777777" w:rsidR="00BF5752" w:rsidRPr="00E83A89" w:rsidRDefault="00BF5752" w:rsidP="00BF5752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8E4599" w14:textId="77777777" w:rsidR="00BF5752" w:rsidRPr="00E83A89" w:rsidRDefault="00BF5752" w:rsidP="00BF5752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10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10D247" w14:textId="77777777" w:rsidR="00BF5752" w:rsidRPr="00E83A89" w:rsidRDefault="00693810" w:rsidP="00BF5752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 xml:space="preserve">Nabídka </w:t>
            </w:r>
            <w:r w:rsidR="00BF5752"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dodavatele (ANO/NE</w:t>
            </w:r>
            <w:r w:rsidR="009C6AC9"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, nabízená hodnota</w:t>
            </w:r>
            <w:r w:rsidR="00BF5752"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)</w:t>
            </w:r>
          </w:p>
        </w:tc>
      </w:tr>
      <w:tr w:rsidR="002D7D3A" w:rsidRPr="00E83A89" w14:paraId="10C67522" w14:textId="77777777" w:rsidTr="002D7D3A">
        <w:trPr>
          <w:trHeight w:hRule="exact" w:val="778"/>
        </w:trPr>
        <w:tc>
          <w:tcPr>
            <w:tcW w:w="260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4DC4AA3" w14:textId="77777777" w:rsidR="002D7D3A" w:rsidRPr="00E83A89" w:rsidRDefault="002D7D3A" w:rsidP="002D7D3A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Délka karoserie</w:t>
            </w:r>
            <w:r>
              <w:rPr>
                <w:rFonts w:ascii="Arial" w:hAnsi="Arial" w:cs="Arial"/>
                <w:sz w:val="20"/>
              </w:rPr>
              <w:t xml:space="preserve"> (bez tažného zařízení)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282516" w14:textId="77777777" w:rsidR="002D7D3A" w:rsidRPr="00E83A89" w:rsidRDefault="002D7D3A" w:rsidP="002D7D3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max. 4 </w:t>
            </w:r>
            <w:r>
              <w:rPr>
                <w:rFonts w:ascii="Arial" w:hAnsi="Arial" w:cs="Arial"/>
                <w:color w:val="000000"/>
                <w:sz w:val="20"/>
              </w:rPr>
              <w:t>500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3769C" w14:textId="77777777" w:rsidR="002D7D3A" w:rsidRPr="00E83A89" w:rsidRDefault="002D7D3A" w:rsidP="002D7D3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8A32AA" w14:textId="3F66EC6F" w:rsidR="002D7D3A" w:rsidRPr="00E83A89" w:rsidRDefault="002D7D3A" w:rsidP="002D7D3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0281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0281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2D7D3A" w:rsidRPr="00E83A89" w14:paraId="6B350F5E" w14:textId="77777777" w:rsidTr="002D7D3A">
        <w:trPr>
          <w:trHeight w:hRule="exact" w:val="836"/>
        </w:trPr>
        <w:tc>
          <w:tcPr>
            <w:tcW w:w="26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88856DF" w14:textId="77777777" w:rsidR="002D7D3A" w:rsidRPr="00E83A89" w:rsidRDefault="002D7D3A" w:rsidP="002D7D3A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Rozvor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79615C" w14:textId="77777777" w:rsidR="002D7D3A" w:rsidRPr="00E83A89" w:rsidRDefault="002D7D3A" w:rsidP="002D7D3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max. 2 </w:t>
            </w:r>
            <w:r>
              <w:rPr>
                <w:rFonts w:ascii="Arial" w:hAnsi="Arial" w:cs="Arial"/>
                <w:color w:val="000000"/>
                <w:sz w:val="20"/>
              </w:rPr>
              <w:t>800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98D0AC" w14:textId="77777777" w:rsidR="002D7D3A" w:rsidRPr="00E83A89" w:rsidRDefault="002D7D3A" w:rsidP="002D7D3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8A56EA" w14:textId="6A892FFE" w:rsidR="002D7D3A" w:rsidRPr="00E83A89" w:rsidRDefault="002D7D3A" w:rsidP="002D7D3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0281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0281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2D7D3A" w:rsidRPr="00E83A89" w14:paraId="511E6715" w14:textId="77777777" w:rsidTr="002D7D3A">
        <w:trPr>
          <w:trHeight w:hRule="exact" w:val="849"/>
        </w:trPr>
        <w:tc>
          <w:tcPr>
            <w:tcW w:w="26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D9B8A79" w14:textId="56EF7BB5" w:rsidR="002D7D3A" w:rsidRPr="00E83A89" w:rsidRDefault="002D7D3A" w:rsidP="002D7D3A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Šířka karoserie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1C3195" w14:textId="77777777" w:rsidR="002D7D3A" w:rsidRPr="00E83A89" w:rsidRDefault="002D7D3A" w:rsidP="002D7D3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max. 2 </w:t>
            </w:r>
            <w:r>
              <w:rPr>
                <w:rFonts w:ascii="Arial" w:hAnsi="Arial" w:cs="Arial"/>
                <w:color w:val="000000"/>
                <w:sz w:val="20"/>
              </w:rPr>
              <w:t>100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A6CAB6" w14:textId="77777777" w:rsidR="002D7D3A" w:rsidRPr="00E83A89" w:rsidRDefault="002D7D3A" w:rsidP="002D7D3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BBA10D" w14:textId="2C032307" w:rsidR="002D7D3A" w:rsidRPr="00E83A89" w:rsidRDefault="002D7D3A" w:rsidP="002D7D3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0281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0281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2D7D3A" w:rsidRPr="00E83A89" w14:paraId="384F9FF9" w14:textId="77777777" w:rsidTr="002D7D3A">
        <w:trPr>
          <w:trHeight w:hRule="exact" w:val="860"/>
        </w:trPr>
        <w:tc>
          <w:tcPr>
            <w:tcW w:w="26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665781C" w14:textId="77777777" w:rsidR="002D7D3A" w:rsidRPr="00E83A89" w:rsidRDefault="002D7D3A" w:rsidP="002D7D3A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Výška nezatížené karoserie bez střešních lišt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BD77BA" w14:textId="77777777" w:rsidR="002D7D3A" w:rsidRPr="00E83A89" w:rsidRDefault="002D7D3A" w:rsidP="002D7D3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41850">
              <w:rPr>
                <w:rFonts w:ascii="Arial" w:hAnsi="Arial" w:cs="Arial"/>
                <w:color w:val="000000"/>
                <w:sz w:val="20"/>
              </w:rPr>
              <w:t>max. 1 850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70531" w14:textId="77777777" w:rsidR="002D7D3A" w:rsidRPr="00E83A89" w:rsidRDefault="002D7D3A" w:rsidP="002D7D3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7F14D9" w14:textId="0F6391C5" w:rsidR="002D7D3A" w:rsidRPr="00E83A89" w:rsidRDefault="002D7D3A" w:rsidP="002D7D3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0281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0281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2D7D3A" w:rsidRPr="00E83A89" w14:paraId="0912759C" w14:textId="77777777" w:rsidTr="002D7D3A">
        <w:trPr>
          <w:trHeight w:hRule="exact" w:val="831"/>
        </w:trPr>
        <w:tc>
          <w:tcPr>
            <w:tcW w:w="26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1B8F6CF" w14:textId="77777777" w:rsidR="002D7D3A" w:rsidRPr="00E83A89" w:rsidRDefault="002D7D3A" w:rsidP="002D7D3A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Počet míst ve vozidle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E15DDC" w14:textId="77777777" w:rsidR="002D7D3A" w:rsidRPr="00E83A89" w:rsidRDefault="002D7D3A" w:rsidP="002D7D3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A81A9" w14:textId="77777777" w:rsidR="002D7D3A" w:rsidRPr="00E83A89" w:rsidRDefault="002D7D3A" w:rsidP="002D7D3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 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AD07D7" w14:textId="79DBFE51" w:rsidR="002D7D3A" w:rsidRPr="00E83A89" w:rsidRDefault="002D7D3A" w:rsidP="002D7D3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0281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0281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2D7D3A" w:rsidRPr="00E83A89" w14:paraId="4DE14A39" w14:textId="77777777" w:rsidTr="002D7D3A">
        <w:trPr>
          <w:trHeight w:hRule="exact" w:val="856"/>
        </w:trPr>
        <w:tc>
          <w:tcPr>
            <w:tcW w:w="26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436A57C" w14:textId="22513CD8" w:rsidR="002D7D3A" w:rsidRPr="0073719E" w:rsidRDefault="002D7D3A" w:rsidP="002D7D3A">
            <w:pPr>
              <w:spacing w:after="0"/>
              <w:ind w:left="-84" w:firstLine="84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73719E">
              <w:rPr>
                <w:rFonts w:ascii="Arial" w:hAnsi="Arial" w:cs="Arial"/>
                <w:bCs/>
                <w:sz w:val="20"/>
              </w:rPr>
              <w:t>Využitelný objem nákladového prostoru – základní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7753C9" w14:textId="77777777" w:rsidR="002D7D3A" w:rsidRPr="00E83A89" w:rsidRDefault="002D7D3A" w:rsidP="002D7D3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color w:val="000000"/>
                <w:sz w:val="20"/>
              </w:rPr>
              <w:t>31</w:t>
            </w:r>
            <w:r w:rsidRPr="00E83A89">
              <w:rPr>
                <w:rFonts w:ascii="Arial" w:hAnsi="Arial" w:cs="Arial"/>
                <w:color w:val="000000"/>
                <w:sz w:val="20"/>
              </w:rPr>
              <w:t>00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61E05" w14:textId="77777777" w:rsidR="002D7D3A" w:rsidRPr="00E83A89" w:rsidRDefault="002D7D3A" w:rsidP="002D7D3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l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4A9FCC" w14:textId="07B85BC5" w:rsidR="002D7D3A" w:rsidRPr="00E83A89" w:rsidRDefault="002D7D3A" w:rsidP="002D7D3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0281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0281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2D7D3A" w:rsidRPr="00E83A89" w14:paraId="46B64633" w14:textId="77777777" w:rsidTr="002D7D3A">
        <w:trPr>
          <w:trHeight w:hRule="exact" w:val="760"/>
        </w:trPr>
        <w:tc>
          <w:tcPr>
            <w:tcW w:w="26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6E942E0" w14:textId="77777777" w:rsidR="002D7D3A" w:rsidRPr="0073719E" w:rsidRDefault="002D7D3A" w:rsidP="002D7D3A">
            <w:pPr>
              <w:spacing w:after="0"/>
              <w:rPr>
                <w:rFonts w:ascii="Arial" w:hAnsi="Arial" w:cs="Arial"/>
                <w:bCs/>
                <w:sz w:val="20"/>
              </w:rPr>
            </w:pPr>
            <w:r w:rsidRPr="0073719E">
              <w:rPr>
                <w:rFonts w:ascii="Arial" w:hAnsi="Arial" w:cs="Arial"/>
                <w:bCs/>
                <w:sz w:val="20"/>
              </w:rPr>
              <w:t xml:space="preserve">Světlá výška </w:t>
            </w:r>
          </w:p>
          <w:p w14:paraId="4DB760DE" w14:textId="51A95376" w:rsidR="002D7D3A" w:rsidRPr="00E83A89" w:rsidRDefault="002D7D3A" w:rsidP="002D7D3A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noProof w:val="0"/>
                <w:color w:val="000000"/>
                <w:sz w:val="20"/>
              </w:rPr>
              <w:t>(</w:t>
            </w:r>
            <w:r w:rsidRPr="00E83A89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0C0828" w14:textId="77777777" w:rsidR="002D7D3A" w:rsidRPr="00E83A89" w:rsidRDefault="002D7D3A" w:rsidP="002D7D3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41850">
              <w:rPr>
                <w:rFonts w:ascii="Arial" w:hAnsi="Arial" w:cs="Arial"/>
                <w:color w:val="000000"/>
                <w:sz w:val="20"/>
              </w:rPr>
              <w:t>min. 150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A1A266" w14:textId="77777777" w:rsidR="002D7D3A" w:rsidRPr="00E83A89" w:rsidRDefault="002D7D3A" w:rsidP="002D7D3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E001E9" w14:textId="46A54F3C" w:rsidR="002D7D3A" w:rsidRPr="00E83A89" w:rsidRDefault="002D7D3A" w:rsidP="002D7D3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0281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0281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6B6D60" w:rsidRPr="00E83A89" w14:paraId="669414F5" w14:textId="77777777" w:rsidTr="002D7D3A">
        <w:trPr>
          <w:trHeight w:hRule="exact" w:val="510"/>
        </w:trPr>
        <w:tc>
          <w:tcPr>
            <w:tcW w:w="26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9AFE459" w14:textId="77777777" w:rsidR="006B6D60" w:rsidRPr="00E83A89" w:rsidRDefault="006B6D60" w:rsidP="006B6D6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Celková  hmotnost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D811A8" w14:textId="77777777" w:rsidR="006B6D60" w:rsidRPr="00E83A89" w:rsidRDefault="006B6D60" w:rsidP="006B6D6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E3E02">
              <w:rPr>
                <w:rFonts w:ascii="Arial" w:hAnsi="Arial" w:cs="Arial"/>
                <w:color w:val="000000"/>
                <w:sz w:val="20"/>
              </w:rPr>
              <w:t>max. 2 400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A4661" w14:textId="77777777" w:rsidR="006B6D60" w:rsidRPr="00E83A89" w:rsidRDefault="006B6D60" w:rsidP="006B6D6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DAC3BD" w14:textId="265E0237" w:rsidR="006B6D60" w:rsidRPr="00E83A89" w:rsidRDefault="006B6D60" w:rsidP="006B6D6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542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5421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542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B6D60" w:rsidRPr="00E83A89" w14:paraId="4D0817B4" w14:textId="77777777" w:rsidTr="002D7D3A">
        <w:trPr>
          <w:trHeight w:hRule="exact" w:val="510"/>
        </w:trPr>
        <w:tc>
          <w:tcPr>
            <w:tcW w:w="26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9F4D90A" w14:textId="77777777" w:rsidR="006B6D60" w:rsidRPr="00E83A89" w:rsidRDefault="006B6D60" w:rsidP="006B6D6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Užitečné zatížení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372CE7" w14:textId="77777777" w:rsidR="006B6D60" w:rsidRPr="00E83A89" w:rsidRDefault="006B6D60" w:rsidP="006B6D6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41850">
              <w:rPr>
                <w:rFonts w:ascii="Arial" w:hAnsi="Arial" w:cs="Arial"/>
                <w:color w:val="000000"/>
                <w:sz w:val="20"/>
              </w:rPr>
              <w:t>min. 600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24C58" w14:textId="77777777" w:rsidR="006B6D60" w:rsidRPr="00E83A89" w:rsidRDefault="006B6D60" w:rsidP="006B6D6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F7AF2D" w14:textId="7F87BD83" w:rsidR="006B6D60" w:rsidRPr="00E83A89" w:rsidRDefault="006B6D60" w:rsidP="006B6D6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542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5421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542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B6D60" w:rsidRPr="00E83A89" w14:paraId="306753C6" w14:textId="77777777" w:rsidTr="002D7D3A">
        <w:trPr>
          <w:trHeight w:hRule="exact" w:val="371"/>
        </w:trPr>
        <w:tc>
          <w:tcPr>
            <w:tcW w:w="26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A8243BC" w14:textId="249F52AE" w:rsidR="006B6D60" w:rsidRPr="00E83A89" w:rsidRDefault="006B6D60" w:rsidP="006B6D6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 xml:space="preserve">Pohon 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6D59FE" w14:textId="1ED6793C" w:rsidR="006B6D60" w:rsidRPr="00E83A89" w:rsidRDefault="006B6D60" w:rsidP="006B6D6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4x4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221ED2" w14:textId="77777777" w:rsidR="006B6D60" w:rsidRPr="00E83A89" w:rsidRDefault="006B6D60" w:rsidP="006B6D6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0524F4" w14:textId="157E3A03" w:rsidR="006B6D60" w:rsidRPr="00E83A89" w:rsidRDefault="006B6D60" w:rsidP="006B6D6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542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5421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542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B6D60" w:rsidRPr="00E83A89" w14:paraId="2CFD27F3" w14:textId="77777777" w:rsidTr="002D7D3A">
        <w:trPr>
          <w:trHeight w:hRule="exact" w:val="419"/>
        </w:trPr>
        <w:tc>
          <w:tcPr>
            <w:tcW w:w="26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7059013" w14:textId="77777777" w:rsidR="006B6D60" w:rsidRPr="00E83A89" w:rsidRDefault="006B6D60" w:rsidP="006B6D6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PHM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74E4C4" w14:textId="77777777" w:rsidR="006B6D60" w:rsidRPr="00E83A89" w:rsidRDefault="006B6D60" w:rsidP="006B6D6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Nafta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9386D" w14:textId="77777777" w:rsidR="006B6D60" w:rsidRPr="00E83A89" w:rsidRDefault="006B6D60" w:rsidP="006B6D6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7685F1" w14:textId="26843C77" w:rsidR="006B6D60" w:rsidRPr="00E83A89" w:rsidRDefault="006B6D60" w:rsidP="006B6D6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542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5421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542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B6D60" w:rsidRPr="00E83A89" w14:paraId="28023F19" w14:textId="77777777" w:rsidTr="002D7D3A">
        <w:trPr>
          <w:trHeight w:hRule="exact" w:val="510"/>
        </w:trPr>
        <w:tc>
          <w:tcPr>
            <w:tcW w:w="26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6F24E00" w14:textId="77777777" w:rsidR="006B6D60" w:rsidRPr="00E83A89" w:rsidRDefault="006B6D60" w:rsidP="006B6D6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 xml:space="preserve">Objem motoru 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A71CBC" w14:textId="77777777" w:rsidR="006B6D60" w:rsidRPr="00E83A89" w:rsidRDefault="006B6D60" w:rsidP="006B6D6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color w:val="000000"/>
                <w:sz w:val="20"/>
              </w:rPr>
              <w:t>1 95</w:t>
            </w:r>
            <w:r w:rsidRPr="00E83A89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061DC1" w14:textId="77777777" w:rsidR="006B6D60" w:rsidRPr="00E83A89" w:rsidRDefault="006B6D60" w:rsidP="006B6D6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cm3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B05D91" w14:textId="3A105DA0" w:rsidR="006B6D60" w:rsidRPr="00E83A89" w:rsidRDefault="006B6D60" w:rsidP="006B6D6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542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5421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542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5CDB" w:rsidRPr="00E83A89" w14:paraId="5F0A4561" w14:textId="77777777" w:rsidTr="002D7D3A">
        <w:trPr>
          <w:trHeight w:hRule="exact" w:val="510"/>
          <w:ins w:id="1" w:author="Kotolanová, Nicola" w:date="2022-12-12T13:48:00Z"/>
        </w:trPr>
        <w:tc>
          <w:tcPr>
            <w:tcW w:w="26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60B45B5C" w14:textId="77777777" w:rsidR="00315CDB" w:rsidRDefault="00315CDB" w:rsidP="00315CDB">
            <w:pPr>
              <w:pStyle w:val="Normlnweb"/>
              <w:rPr>
                <w:ins w:id="2" w:author="Kotolanová, Nicola" w:date="2022-12-12T13:48:00Z"/>
              </w:rPr>
            </w:pPr>
            <w:ins w:id="3" w:author="Kotolanová, Nicola" w:date="2022-12-12T13:48:00Z">
              <w:r>
                <w:t>Emisní norma platná v době dodání vozidla</w:t>
              </w:r>
            </w:ins>
          </w:p>
          <w:p w14:paraId="1457CBDD" w14:textId="77777777" w:rsidR="00315CDB" w:rsidRPr="00E83A89" w:rsidRDefault="00315CDB" w:rsidP="00315CDB">
            <w:pPr>
              <w:spacing w:after="0"/>
              <w:rPr>
                <w:ins w:id="4" w:author="Kotolanová, Nicola" w:date="2022-12-12T13:48:00Z"/>
                <w:rFonts w:ascii="Arial" w:hAnsi="Arial" w:cs="Arial"/>
                <w:sz w:val="20"/>
              </w:rPr>
            </w:pP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349004" w14:textId="2783C7A4" w:rsidR="00315CDB" w:rsidRPr="00E83A89" w:rsidRDefault="00C717F7" w:rsidP="00315CDB">
            <w:pPr>
              <w:spacing w:after="0"/>
              <w:jc w:val="center"/>
              <w:rPr>
                <w:ins w:id="5" w:author="Kotolanová, Nicola" w:date="2022-12-12T13:48:00Z"/>
                <w:rFonts w:ascii="Arial" w:hAnsi="Arial" w:cs="Arial"/>
                <w:color w:val="000000"/>
                <w:sz w:val="20"/>
              </w:rPr>
            </w:pPr>
            <w:ins w:id="6" w:author="Kotolanová, Nicola" w:date="2022-12-12T13:50:00Z">
              <w:r>
                <w:rPr>
                  <w:rFonts w:ascii="Arial" w:hAnsi="Arial" w:cs="Arial"/>
                  <w:color w:val="000000"/>
                  <w:sz w:val="20"/>
                </w:rPr>
                <w:t>min. EURO 6</w:t>
              </w:r>
            </w:ins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859BCF" w14:textId="32338F9A" w:rsidR="00315CDB" w:rsidRPr="00E83A89" w:rsidRDefault="00315CDB" w:rsidP="00315CDB">
            <w:pPr>
              <w:spacing w:after="0"/>
              <w:jc w:val="center"/>
              <w:rPr>
                <w:ins w:id="7" w:author="Kotolanová, Nicola" w:date="2022-12-12T13:48:00Z"/>
                <w:rFonts w:ascii="Arial" w:hAnsi="Arial" w:cs="Arial"/>
                <w:color w:val="000000"/>
                <w:sz w:val="20"/>
              </w:rPr>
            </w:pPr>
            <w:ins w:id="8" w:author="Kotolanová, Nicola" w:date="2022-12-12T13:49:00Z">
              <w:r w:rsidRPr="00E83A89">
                <w:rPr>
                  <w:rFonts w:ascii="Arial" w:hAnsi="Arial" w:cs="Arial"/>
                  <w:color w:val="000000"/>
                  <w:sz w:val="20"/>
                </w:rPr>
                <w:t>-</w:t>
              </w:r>
            </w:ins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B70A12" w14:textId="7F18D864" w:rsidR="00315CDB" w:rsidRPr="0045421E" w:rsidRDefault="00315CDB" w:rsidP="00315CDB">
            <w:pPr>
              <w:spacing w:after="0"/>
              <w:jc w:val="center"/>
              <w:rPr>
                <w:ins w:id="9" w:author="Kotolanová, Nicola" w:date="2022-12-12T13:48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10" w:author="Kotolanová, Nicola" w:date="2022-12-12T13:49:00Z">
              <w:r w:rsidRPr="0045421E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45421E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45421E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315CDB" w:rsidRPr="00E83A89" w14:paraId="29DCEDB9" w14:textId="77777777" w:rsidTr="00315CDB">
        <w:tblPrEx>
          <w:tblW w:w="5292" w:type="pct"/>
          <w:tblInd w:w="-72" w:type="dxa"/>
          <w:tblCellMar>
            <w:left w:w="70" w:type="dxa"/>
            <w:right w:w="70" w:type="dxa"/>
          </w:tblCellMar>
          <w:tblPrExChange w:id="11" w:author="Kotolanová, Nicola" w:date="2022-12-12T13:49:00Z">
            <w:tblPrEx>
              <w:tblW w:w="5292" w:type="pct"/>
              <w:tblInd w:w="-72" w:type="dxa"/>
              <w:tblCellMar>
                <w:left w:w="70" w:type="dxa"/>
                <w:right w:w="70" w:type="dxa"/>
              </w:tblCellMar>
            </w:tblPrEx>
          </w:tblPrExChange>
        </w:tblPrEx>
        <w:trPr>
          <w:trHeight w:hRule="exact" w:val="962"/>
          <w:ins w:id="12" w:author="Kotolanová, Nicola" w:date="2022-12-12T13:48:00Z"/>
          <w:trPrChange w:id="13" w:author="Kotolanová, Nicola" w:date="2022-12-12T13:49:00Z">
            <w:trPr>
              <w:gridBefore w:val="1"/>
              <w:trHeight w:hRule="exact" w:val="510"/>
            </w:trPr>
          </w:trPrChange>
        </w:trPr>
        <w:tc>
          <w:tcPr>
            <w:tcW w:w="26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PrChange w:id="14" w:author="Kotolanová, Nicola" w:date="2022-12-12T13:49:00Z">
              <w:tcPr>
                <w:tcW w:w="2603" w:type="pct"/>
                <w:gridSpan w:val="2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000000"/>
                </w:tcBorders>
                <w:shd w:val="clear" w:color="000000" w:fill="FFFFFF"/>
              </w:tcPr>
            </w:tcPrChange>
          </w:tcPr>
          <w:p w14:paraId="422A1E56" w14:textId="0449F857" w:rsidR="00315CDB" w:rsidRPr="00E83A89" w:rsidRDefault="00315CDB" w:rsidP="00315CDB">
            <w:pPr>
              <w:spacing w:after="0"/>
              <w:rPr>
                <w:ins w:id="15" w:author="Kotolanová, Nicola" w:date="2022-12-12T13:48:00Z"/>
                <w:rFonts w:ascii="Arial" w:hAnsi="Arial" w:cs="Arial"/>
                <w:sz w:val="20"/>
              </w:rPr>
            </w:pPr>
            <w:ins w:id="16" w:author="Kotolanová, Nicola" w:date="2022-12-12T13:49:00Z">
              <w:r>
                <w:rPr>
                  <w:rFonts w:ascii="Arial" w:hAnsi="Arial" w:cs="Arial"/>
                  <w:color w:val="000000"/>
                  <w:sz w:val="20"/>
                  <w:lang w:eastAsia="en-US"/>
                </w:rPr>
                <w:t>Spotřeba PHM pro kombinovaný provoz dle TP</w:t>
              </w:r>
            </w:ins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tcPrChange w:id="17" w:author="Kotolanová, Nicola" w:date="2022-12-12T13:49:00Z">
              <w:tcPr>
                <w:tcW w:w="753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</w:tcPrChange>
          </w:tcPr>
          <w:p w14:paraId="64DA9B36" w14:textId="15DDD1DC" w:rsidR="00315CDB" w:rsidRPr="00E83A89" w:rsidRDefault="00315CDB" w:rsidP="00315CDB">
            <w:pPr>
              <w:spacing w:after="0"/>
              <w:jc w:val="center"/>
              <w:rPr>
                <w:ins w:id="18" w:author="Kotolanová, Nicola" w:date="2022-12-12T13:48:00Z"/>
                <w:rFonts w:ascii="Arial" w:hAnsi="Arial" w:cs="Arial"/>
                <w:color w:val="000000"/>
                <w:sz w:val="20"/>
              </w:rPr>
            </w:pPr>
            <w:ins w:id="19" w:author="Kotolanová, Nicola" w:date="2022-12-12T13:49:00Z">
              <w:r>
                <w:rPr>
                  <w:rFonts w:ascii="Arial" w:hAnsi="Arial" w:cs="Arial"/>
                  <w:color w:val="000000"/>
                  <w:sz w:val="20"/>
                  <w:lang w:eastAsia="en-US"/>
                </w:rPr>
                <w:t>v souladu s přílohou č. 2 nařízení vlády č. 173/2016 Sb.</w:t>
              </w:r>
            </w:ins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tcPrChange w:id="20" w:author="Kotolanová, Nicola" w:date="2022-12-12T13:49:00Z">
              <w:tcPr>
                <w:tcW w:w="577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</w:tcPrChange>
          </w:tcPr>
          <w:p w14:paraId="31815BE2" w14:textId="2E34769F" w:rsidR="00315CDB" w:rsidRPr="00E83A89" w:rsidRDefault="00315CDB" w:rsidP="00315CDB">
            <w:pPr>
              <w:spacing w:after="0"/>
              <w:jc w:val="center"/>
              <w:rPr>
                <w:ins w:id="21" w:author="Kotolanová, Nicola" w:date="2022-12-12T13:48:00Z"/>
                <w:rFonts w:ascii="Arial" w:hAnsi="Arial" w:cs="Arial"/>
                <w:color w:val="000000"/>
                <w:sz w:val="20"/>
              </w:rPr>
            </w:pPr>
            <w:ins w:id="22" w:author="Kotolanová, Nicola" w:date="2022-12-12T13:49:00Z">
              <w:r w:rsidRPr="00E83A89">
                <w:rPr>
                  <w:rFonts w:ascii="Arial" w:hAnsi="Arial" w:cs="Arial"/>
                  <w:color w:val="000000"/>
                  <w:sz w:val="20"/>
                </w:rPr>
                <w:t>-</w:t>
              </w:r>
            </w:ins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23" w:author="Kotolanová, Nicola" w:date="2022-12-12T13:49:00Z">
              <w:tcPr>
                <w:tcW w:w="1067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4AAEAAD8" w14:textId="2DB77B1E" w:rsidR="00315CDB" w:rsidRPr="0045421E" w:rsidRDefault="00315CDB" w:rsidP="00315CDB">
            <w:pPr>
              <w:spacing w:after="0"/>
              <w:jc w:val="center"/>
              <w:rPr>
                <w:ins w:id="24" w:author="Kotolanová, Nicola" w:date="2022-12-12T13:48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25" w:author="Kotolanová, Nicola" w:date="2022-12-12T13:49:00Z">
              <w:r w:rsidRPr="0045421E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45421E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45421E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315CDB" w:rsidRPr="00E83A89" w14:paraId="540CA5F4" w14:textId="77777777" w:rsidTr="002D7D3A">
        <w:trPr>
          <w:trHeight w:hRule="exact" w:val="510"/>
        </w:trPr>
        <w:tc>
          <w:tcPr>
            <w:tcW w:w="26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93B5721" w14:textId="5EB0349B" w:rsidR="00315CDB" w:rsidRPr="0073719E" w:rsidRDefault="00315CDB" w:rsidP="00315CDB">
            <w:pPr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73719E">
              <w:rPr>
                <w:rFonts w:ascii="Arial" w:hAnsi="Arial" w:cs="Arial"/>
                <w:bCs/>
                <w:sz w:val="20"/>
              </w:rPr>
              <w:t xml:space="preserve">Výkon motoru 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48A7DE7" w14:textId="77777777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color w:val="000000"/>
                <w:sz w:val="20"/>
              </w:rPr>
              <w:t>90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CFCEF" w14:textId="77777777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kW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50139A" w14:textId="20E4860A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542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5421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542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5CDB" w:rsidRPr="00E83A89" w14:paraId="0441D660" w14:textId="77777777" w:rsidTr="002D7D3A">
        <w:trPr>
          <w:trHeight w:hRule="exact" w:val="510"/>
        </w:trPr>
        <w:tc>
          <w:tcPr>
            <w:tcW w:w="26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1DFEB59" w14:textId="77777777" w:rsidR="00315CDB" w:rsidRPr="00E83A89" w:rsidRDefault="00315CDB" w:rsidP="00315CDB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lastRenderedPageBreak/>
              <w:t>Převodovka manuální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54771E" w14:textId="77777777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min. 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AA62D" w14:textId="77777777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stupeň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75AB84" w14:textId="3B27B2DC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D316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D316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D316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5CDB" w:rsidRPr="00E83A89" w14:paraId="23383031" w14:textId="77777777" w:rsidTr="002D7D3A">
        <w:trPr>
          <w:trHeight w:hRule="exact" w:val="510"/>
        </w:trPr>
        <w:tc>
          <w:tcPr>
            <w:tcW w:w="26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CC9E3C9" w14:textId="77777777" w:rsidR="00315CDB" w:rsidRPr="00E83A89" w:rsidRDefault="00315CDB" w:rsidP="00315CDB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Přední nájezdový úhel vozidla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83477BB" w14:textId="77777777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41850">
              <w:rPr>
                <w:rFonts w:ascii="Arial" w:hAnsi="Arial" w:cs="Arial"/>
                <w:color w:val="000000"/>
                <w:sz w:val="20"/>
              </w:rPr>
              <w:t>min. 15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1EF04" w14:textId="77777777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9B3B22" w14:textId="4D499EDF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81A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1A1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1A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5CDB" w:rsidRPr="00E83A89" w14:paraId="6AFCFE8E" w14:textId="77777777" w:rsidTr="002D7D3A">
        <w:trPr>
          <w:trHeight w:hRule="exact" w:val="510"/>
        </w:trPr>
        <w:tc>
          <w:tcPr>
            <w:tcW w:w="26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9D7B0D" w14:textId="77777777" w:rsidR="00315CDB" w:rsidRPr="00E83A89" w:rsidRDefault="00315CDB" w:rsidP="00315CDB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Zadní nájezdový úhel vozidla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5D8684DA" w14:textId="77777777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41850">
              <w:rPr>
                <w:rFonts w:ascii="Arial" w:hAnsi="Arial" w:cs="Arial"/>
                <w:noProof w:val="0"/>
                <w:color w:val="000000"/>
                <w:sz w:val="20"/>
              </w:rPr>
              <w:t>min. 18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A384F4" w14:textId="77777777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stupňů</w:t>
            </w:r>
            <w:r w:rsidRPr="00E83A89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302B60" w14:textId="1C60A4A2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81A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1A1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1A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5CDB" w:rsidRPr="00E83A89" w14:paraId="6D3B991E" w14:textId="77777777" w:rsidTr="002D7D3A">
        <w:trPr>
          <w:trHeight w:hRule="exact" w:val="510"/>
        </w:trPr>
        <w:tc>
          <w:tcPr>
            <w:tcW w:w="26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6BE7105" w14:textId="77777777" w:rsidR="00315CDB" w:rsidRPr="00E83A89" w:rsidRDefault="00315CDB" w:rsidP="00315CDB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Přejezdový úhel vozidla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0281CA" w14:textId="77777777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41850">
              <w:rPr>
                <w:rFonts w:ascii="Arial" w:hAnsi="Arial" w:cs="Arial"/>
                <w:color w:val="000000"/>
                <w:sz w:val="20"/>
              </w:rPr>
              <w:t>min. 14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A0C55" w14:textId="77777777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F7EC93" w14:textId="4298A99A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81A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1A1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1A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5CDB" w:rsidRPr="00E83A89" w14:paraId="11A9C9E9" w14:textId="77777777" w:rsidTr="002D7D3A">
        <w:trPr>
          <w:trHeight w:hRule="exact" w:val="510"/>
        </w:trPr>
        <w:tc>
          <w:tcPr>
            <w:tcW w:w="26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5625F4" w14:textId="77777777" w:rsidR="00315CDB" w:rsidRPr="00E83A89" w:rsidRDefault="00315CDB" w:rsidP="00315CDB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Objem palivové nádrže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FAF208" w14:textId="77777777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41850">
              <w:rPr>
                <w:rFonts w:ascii="Arial" w:hAnsi="Arial" w:cs="Arial"/>
                <w:color w:val="000000"/>
                <w:sz w:val="20"/>
              </w:rPr>
              <w:t>min. 50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4086D" w14:textId="77777777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litr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64309E" w14:textId="75AF4F1C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81A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1A1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1A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5CDB" w:rsidRPr="00E83A89" w14:paraId="78108614" w14:textId="77777777" w:rsidTr="002D7D3A">
        <w:trPr>
          <w:trHeight w:hRule="exact" w:val="340"/>
        </w:trPr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B39F13" w14:textId="77777777" w:rsidR="00315CDB" w:rsidRPr="00E83A89" w:rsidRDefault="00315CDB" w:rsidP="00315CDB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Barva vozidla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EA74EB" w14:textId="77777777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bílá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942D1E" w14:textId="77777777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93B843" w14:textId="617AE107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81A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1A1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1A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5CDB" w:rsidRPr="00E83A89" w14:paraId="2BB7BF98" w14:textId="77777777" w:rsidTr="00D1608A">
        <w:trPr>
          <w:trHeight w:hRule="exact" w:val="288"/>
        </w:trPr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F49FC3" w14:textId="78D9F3E8" w:rsidR="00315CDB" w:rsidRPr="00E83A89" w:rsidRDefault="00315CDB" w:rsidP="00315CDB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Kola</w:t>
            </w:r>
            <w:r w:rsidRPr="00E83A89">
              <w:rPr>
                <w:rFonts w:ascii="Arial" w:hAnsi="Arial" w:cs="Arial"/>
                <w:sz w:val="20"/>
              </w:rPr>
              <w:t xml:space="preserve"> min. 1</w:t>
            </w:r>
            <w:r>
              <w:rPr>
                <w:rFonts w:ascii="Arial" w:hAnsi="Arial" w:cs="Arial"/>
                <w:sz w:val="20"/>
              </w:rPr>
              <w:t>6</w:t>
            </w:r>
            <w:r w:rsidRPr="00E83A89">
              <w:rPr>
                <w:rFonts w:ascii="Arial" w:hAnsi="Arial" w:cs="Arial"/>
                <w:sz w:val="20"/>
              </w:rPr>
              <w:t>"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A1B503" w14:textId="77777777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A9FE45" w14:textId="77777777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8C7029" w14:textId="4217AD1F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81A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1A1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1A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5CDB" w:rsidRPr="00E83A89" w14:paraId="5C639700" w14:textId="77777777" w:rsidTr="00D1608A">
        <w:trPr>
          <w:trHeight w:hRule="exact" w:val="511"/>
        </w:trPr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3DF6DF" w14:textId="77777777" w:rsidR="00315CDB" w:rsidRPr="00E83A89" w:rsidRDefault="00315CDB" w:rsidP="00315CDB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Přepážka v nákladovém prostoru v horní polovině průhledná (prosklená), zpětné zrcátko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349BE2" w14:textId="77777777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4D02E4" w14:textId="77777777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74E434" w14:textId="21596777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81A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1A1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1A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5CDB" w:rsidRPr="00E83A89" w14:paraId="2BDE0E38" w14:textId="77777777" w:rsidTr="00D1608A">
        <w:trPr>
          <w:trHeight w:hRule="exact" w:val="510"/>
        </w:trPr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A4BB5B" w14:textId="77777777" w:rsidR="00315CDB" w:rsidRPr="00E83A89" w:rsidRDefault="00315CDB" w:rsidP="00315CDB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B48287" w14:textId="77777777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00413E" w14:textId="77777777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D3DD51" w14:textId="7DE2F49A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81A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1A1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1A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5CDB" w:rsidRPr="00E83A89" w14:paraId="32E42006" w14:textId="77777777" w:rsidTr="00D1608A">
        <w:trPr>
          <w:trHeight w:hRule="exact" w:val="766"/>
        </w:trPr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D4511D" w14:textId="77777777" w:rsidR="00315CDB" w:rsidRPr="00E83A89" w:rsidRDefault="00315CDB" w:rsidP="00315CDB">
            <w:pPr>
              <w:spacing w:after="0"/>
              <w:rPr>
                <w:rFonts w:ascii="Arial" w:hAnsi="Arial" w:cs="Arial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38860C" w14:textId="77777777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7B6342" w14:textId="77777777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9BCBBE" w14:textId="06CEB6E1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181A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1A1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1A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5CDB" w:rsidRPr="00E83A89" w14:paraId="369B8F9B" w14:textId="77777777" w:rsidTr="002D7D3A">
        <w:trPr>
          <w:trHeight w:val="861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D6483" w14:textId="77777777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</w:p>
          <w:p w14:paraId="3AF5E9BB" w14:textId="0073B975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10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147365" w14:textId="77777777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315CDB" w:rsidRPr="00E83A89" w14:paraId="337D30BE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8E103B4" w14:textId="77777777" w:rsidR="00315CDB" w:rsidRPr="00E83A89" w:rsidRDefault="00315CDB" w:rsidP="00315CDB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12 V elektrická zásuvka v zavazadlovém prostoru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7D46D" w14:textId="77777777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5CDB" w:rsidRPr="00E83A89" w14:paraId="5663757D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4C3A603" w14:textId="77777777" w:rsidR="00315CDB" w:rsidRPr="00E83A89" w:rsidRDefault="00315CDB" w:rsidP="00315CDB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1850">
              <w:rPr>
                <w:rFonts w:ascii="Arial" w:hAnsi="Arial" w:cs="Arial"/>
                <w:color w:val="000000"/>
                <w:sz w:val="20"/>
              </w:rPr>
              <w:t>Asistent pro rozjezd do kopce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4BBBF" w14:textId="77777777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5CDB" w:rsidRPr="00E83A89" w14:paraId="171D08A0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09F13DA" w14:textId="77777777" w:rsidR="00315CDB" w:rsidRPr="00E83A89" w:rsidRDefault="00315CDB" w:rsidP="00315CDB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Autorádio vestavěné včetně handsfree sady (originální)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96B10" w14:textId="77777777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5CDB" w:rsidRPr="00E83A89" w14:paraId="57B2313F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FE0A45C" w14:textId="77777777" w:rsidR="00315CDB" w:rsidRPr="00E83A89" w:rsidRDefault="00315CDB" w:rsidP="00315CDB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Boční a hlavové airbagy pro řidiče a spolujezdce s vypínáním airbagu spolujezdce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E4D23" w14:textId="77777777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5CDB" w:rsidRPr="00E83A89" w14:paraId="1A0DDCEE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A182FB3" w14:textId="77777777" w:rsidR="00315CDB" w:rsidRPr="00E83A89" w:rsidRDefault="00315CDB" w:rsidP="00315CDB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Centrální zamykání s dálkovým ovládáním, alarmem s hlídáním vnitřního prostoru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AE2DC" w14:textId="77777777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5CDB" w:rsidRPr="00E83A89" w14:paraId="21562643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0E1431F" w14:textId="77777777" w:rsidR="00315CDB" w:rsidRPr="00E83A89" w:rsidRDefault="00315CDB" w:rsidP="00315CDB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Denní svícení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8B9A0" w14:textId="77777777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5CDB" w:rsidRPr="00E83A89" w14:paraId="118CB37E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106AAFD" w14:textId="77777777" w:rsidR="00315CDB" w:rsidRPr="00E83A89" w:rsidRDefault="00315CDB" w:rsidP="00315CDB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Elektrické ovládání oken vpředu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A6CCC" w14:textId="77777777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5CDB" w:rsidRPr="00E83A89" w14:paraId="22F5B7A1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DCE9EA5" w14:textId="77777777" w:rsidR="00315CDB" w:rsidRPr="00E83A89" w:rsidRDefault="00315CDB" w:rsidP="00315CDB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Elekronická uzávěrka diferenciálu přední nápravy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910C8" w14:textId="77777777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5CDB" w:rsidRPr="00E83A89" w14:paraId="70A9F942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7924F57" w14:textId="77777777" w:rsidR="00315CDB" w:rsidRPr="00E83A89" w:rsidRDefault="00315CDB" w:rsidP="00315CDB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Elektronický stabilizační program ESP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A8AC1" w14:textId="77777777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5CDB" w:rsidRPr="00E83A89" w14:paraId="5EB0A213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3CC4F70" w14:textId="77777777" w:rsidR="00315CDB" w:rsidRPr="00E83A89" w:rsidRDefault="00315CDB" w:rsidP="00315CDB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Gumová podlaha v kabině řidiče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05C46" w14:textId="77777777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5CDB" w:rsidRPr="00E83A89" w14:paraId="40FF2A1F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9469908" w14:textId="77777777" w:rsidR="00315CDB" w:rsidRPr="00E83A89" w:rsidRDefault="00315CDB" w:rsidP="00315CDB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Gumové koberce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9917C" w14:textId="77777777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5CDB" w:rsidRPr="00E83A89" w14:paraId="05BDAEB6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6124021" w14:textId="77777777" w:rsidR="00315CDB" w:rsidRPr="00E83A89" w:rsidRDefault="00315CDB" w:rsidP="00315CDB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Klimatizace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min.</w:t>
            </w:r>
            <w:r w:rsidRPr="00E83A89">
              <w:rPr>
                <w:rFonts w:ascii="Arial" w:hAnsi="Arial" w:cs="Arial"/>
                <w:color w:val="000000"/>
                <w:sz w:val="20"/>
              </w:rPr>
              <w:t xml:space="preserve"> poloautomatická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32275" w14:textId="77777777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5CDB" w:rsidRPr="00E83A89" w14:paraId="324DA46B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8E4252D" w14:textId="77777777" w:rsidR="00315CDB" w:rsidRPr="00E83A89" w:rsidRDefault="00315CDB" w:rsidP="00315CDB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Kontrola zapnutí bezpečnostního pásu řidiče a spolujezdce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31DDE" w14:textId="77777777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5CDB" w:rsidRPr="00E83A89" w14:paraId="5D5950BA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A95D62" w14:textId="77777777" w:rsidR="00315CDB" w:rsidRPr="00E83A89" w:rsidRDefault="00315CDB" w:rsidP="00315CDB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Kotvicí body pro připevnění příčných střešních nosníků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06180" w14:textId="77777777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5CDB" w:rsidRPr="00E83A89" w14:paraId="171C2D1F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7AD89F" w14:textId="77777777" w:rsidR="00315CDB" w:rsidRPr="00E83A89" w:rsidRDefault="00315CDB" w:rsidP="00315CDB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Kryty kol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5188F" w14:textId="77777777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5CDB" w:rsidRPr="00E83A89" w14:paraId="40669538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FBCBD0" w14:textId="77777777" w:rsidR="00315CDB" w:rsidRPr="00E83A89" w:rsidRDefault="00315CDB" w:rsidP="00315CDB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noProof w:val="0"/>
                <w:sz w:val="20"/>
              </w:rPr>
              <w:t>Odkládací schránka s víkem u spolujezdce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6C454" w14:textId="77777777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5CDB" w:rsidRPr="00E83A89" w14:paraId="695F406B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7762DB" w14:textId="77777777" w:rsidR="00315CDB" w:rsidRPr="003A0FC4" w:rsidRDefault="00315CDB" w:rsidP="00315CDB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Přepravní prostor bez oken, zadní dveře prosklené</w:t>
            </w:r>
            <w:r w:rsidRPr="003A0FC4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8396A" w14:textId="77777777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5CDB" w:rsidRPr="00E83A89" w14:paraId="244A65EF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6372975" w14:textId="77777777" w:rsidR="00315CDB" w:rsidRPr="00E83A89" w:rsidRDefault="00315CDB" w:rsidP="00315CDB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Osvětlení vnitřního prostoru - prostor pro cestující/nákladový prostor</w:t>
            </w:r>
          </w:p>
        </w:tc>
        <w:tc>
          <w:tcPr>
            <w:tcW w:w="10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E2627" w14:textId="77777777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5CDB" w:rsidRPr="00E83A89" w14:paraId="5D8C4513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5354B67" w14:textId="25585A90" w:rsidR="00315CDB" w:rsidRPr="00E83A89" w:rsidRDefault="00315CDB" w:rsidP="00315CDB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Palubní počítač s ukazatelem venkovní teploty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A967E" w14:textId="77777777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5CDB" w:rsidRPr="00E83A89" w14:paraId="07EFF2B2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942D9EB" w14:textId="77777777" w:rsidR="00315CDB" w:rsidRPr="00E83A89" w:rsidRDefault="00315CDB" w:rsidP="00315CDB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Parkovací senzory vzadu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EFB6A" w14:textId="77777777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5CDB" w:rsidRPr="00E83A89" w14:paraId="574C1035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B3E3A55" w14:textId="77777777" w:rsidR="00315CDB" w:rsidRPr="00E83A89" w:rsidRDefault="00315CDB" w:rsidP="00315CDB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Plnohodnotná rezerva, zvedák, klíč kol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0940A" w14:textId="77777777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5CDB" w:rsidRPr="00E83A89" w14:paraId="30A7E313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C16B386" w14:textId="77777777" w:rsidR="00315CDB" w:rsidRPr="00E83A89" w:rsidRDefault="00315CDB" w:rsidP="00315CDB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Posuvné dveře vpravo v prostoru pro cestující (nákladovém prostoru)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1CF3B" w14:textId="77777777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5CDB" w:rsidRPr="00E83A89" w14:paraId="2CB85DB9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3BF252C" w14:textId="77777777" w:rsidR="00315CDB" w:rsidRPr="00E83A89" w:rsidRDefault="00315CDB" w:rsidP="00315CDB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Protiblokovací systém ABS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1D796" w14:textId="77777777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5CDB" w:rsidRPr="00E83A89" w14:paraId="04C3309D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7F05FF1" w14:textId="77777777" w:rsidR="00315CDB" w:rsidRPr="00E83A89" w:rsidRDefault="00315CDB" w:rsidP="00315CDB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Přední mlhové světlomety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D834F" w14:textId="77777777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5CDB" w:rsidRPr="00E83A89" w14:paraId="7B67933F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F2CB261" w14:textId="77777777" w:rsidR="00315CDB" w:rsidRPr="00E83A89" w:rsidRDefault="00315CDB" w:rsidP="00315CDB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Spodní kryt motoru a převodovky: plastový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407B0" w14:textId="77777777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5CDB" w:rsidRPr="00E83A89" w14:paraId="52A70169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F88CD73" w14:textId="160D74BB" w:rsidR="00315CDB" w:rsidRPr="00E83A89" w:rsidRDefault="00315CDB" w:rsidP="00315CDB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Tažné zařízení - napevno namontované (nebržděný přívěs zatížení 740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E83A89">
              <w:rPr>
                <w:rFonts w:ascii="Arial" w:hAnsi="Arial" w:cs="Arial"/>
                <w:color w:val="000000"/>
                <w:sz w:val="20"/>
              </w:rPr>
              <w:t xml:space="preserve">kg, bržděný přívěs zatížení </w:t>
            </w:r>
            <w:r w:rsidRPr="00BD52C9">
              <w:rPr>
                <w:rFonts w:ascii="Arial" w:hAnsi="Arial" w:cs="Arial"/>
                <w:color w:val="000000"/>
                <w:sz w:val="20"/>
              </w:rPr>
              <w:t>1500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BD52C9">
              <w:rPr>
                <w:rFonts w:ascii="Arial" w:hAnsi="Arial" w:cs="Arial"/>
                <w:color w:val="000000"/>
                <w:sz w:val="20"/>
              </w:rPr>
              <w:t>kg)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E9A01" w14:textId="77777777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5CDB" w:rsidRPr="00E83A89" w14:paraId="0F082FC8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BEE0C4F" w14:textId="77777777" w:rsidR="00315CDB" w:rsidRPr="00E83A89" w:rsidRDefault="00315CDB" w:rsidP="00315CDB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Tempomat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B1382" w14:textId="77777777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5CDB" w:rsidRPr="00E83A89" w14:paraId="41634EAE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81DBF0F" w14:textId="77777777" w:rsidR="00315CDB" w:rsidRPr="00E83A89" w:rsidRDefault="00315CDB" w:rsidP="00315CDB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lastRenderedPageBreak/>
              <w:t>Tříbodové bezpečnostní pásy pro všechna sedadla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76D27" w14:textId="77777777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5CDB" w:rsidRPr="00E83A89" w14:paraId="3BF89C93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9CE3710" w14:textId="77777777" w:rsidR="00315CDB" w:rsidRPr="00E83A89" w:rsidRDefault="00315CDB" w:rsidP="00315CDB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Vnější zpětná zrcátka elektricky nastavitelná, vyhřívaná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33017" w14:textId="77777777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5CDB" w:rsidRPr="00E83A89" w14:paraId="5A79C302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B9B9269" w14:textId="77777777" w:rsidR="00315CDB" w:rsidRPr="00E83A89" w:rsidRDefault="00315CDB" w:rsidP="00315CDB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Vnitřní osvětlení nákladového prostoru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CAC46" w14:textId="77777777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5CDB" w:rsidRPr="00E83A89" w14:paraId="59CB47F2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C3B0BCE" w14:textId="77777777" w:rsidR="00315CDB" w:rsidRPr="00E83A89" w:rsidRDefault="00315CDB" w:rsidP="00315CDB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Vyhřívání předních sedadel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09CC6" w14:textId="77777777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5CDB" w:rsidRPr="00E83A89" w14:paraId="67A2D877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693FDF5" w14:textId="77777777" w:rsidR="00315CDB" w:rsidRPr="00E83A89" w:rsidRDefault="00315CDB" w:rsidP="00315CDB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Výškově nastavitelné sedadlo řidiče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2812F" w14:textId="77777777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5CDB" w:rsidRPr="00E83A89" w14:paraId="3072225B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D5738C0" w14:textId="77777777" w:rsidR="00315CDB" w:rsidRPr="00E83A89" w:rsidRDefault="00315CDB" w:rsidP="00315CDB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Výškově stavitelné opěrky hlavy všech sedadel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910B1" w14:textId="77777777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5CDB" w:rsidRPr="00E83A89" w14:paraId="7CD6A6FE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59CBE8C" w14:textId="77777777" w:rsidR="00315CDB" w:rsidRPr="00E83A89" w:rsidRDefault="00315CDB" w:rsidP="00315CDB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Zadní křídlové dveře prosklené, vyhřívané, včetně střerače</w:t>
            </w:r>
            <w:r>
              <w:rPr>
                <w:rFonts w:ascii="Arial" w:hAnsi="Arial" w:cs="Arial"/>
                <w:color w:val="000000"/>
                <w:sz w:val="20"/>
              </w:rPr>
              <w:t>, okna</w:t>
            </w:r>
            <w:r w:rsidRPr="003A0FC4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</w:rPr>
              <w:t>zatmavená</w:t>
            </w:r>
            <w:r w:rsidRPr="003A0FC4">
              <w:rPr>
                <w:rFonts w:ascii="Arial" w:hAnsi="Arial" w:cs="Arial"/>
                <w:color w:val="000000"/>
                <w:sz w:val="20"/>
              </w:rPr>
              <w:t xml:space="preserve"> fólií 80% (zatmavení nemusí pocházet z originálního příslušenství výrobce, bude-li splňovat atest dle platné legislativy)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6D143" w14:textId="77777777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15CDB" w:rsidRPr="00E83A89" w14:paraId="73FAB3FF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904FF78" w14:textId="1F5494B7" w:rsidR="00315CDB" w:rsidRPr="00E83A89" w:rsidRDefault="00315CDB" w:rsidP="00315CDB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Zesílený alternátor na 180 A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998E0" w14:textId="79B1E9D9" w:rsidR="00315CDB" w:rsidRPr="00E83A89" w:rsidRDefault="00315CDB" w:rsidP="00315CDB">
            <w:pPr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FE28B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E28B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E28B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3D228CED" w14:textId="77777777" w:rsidR="00BF5752" w:rsidRPr="00E83A89" w:rsidRDefault="00BF5752" w:rsidP="00BF5752">
      <w:pPr>
        <w:spacing w:after="0"/>
        <w:rPr>
          <w:rFonts w:ascii="Arial" w:hAnsi="Arial" w:cs="Arial"/>
          <w:b/>
          <w:sz w:val="20"/>
        </w:rPr>
      </w:pPr>
    </w:p>
    <w:p w14:paraId="7185221B" w14:textId="77777777" w:rsidR="009657EA" w:rsidRPr="00E83A89" w:rsidRDefault="009657EA" w:rsidP="00EF7B8D">
      <w:pPr>
        <w:spacing w:after="0"/>
        <w:rPr>
          <w:rFonts w:ascii="Arial" w:hAnsi="Arial" w:cs="Arial"/>
          <w:b/>
          <w:bCs/>
          <w:szCs w:val="22"/>
        </w:rPr>
      </w:pPr>
    </w:p>
    <w:p w14:paraId="1B7A66FD" w14:textId="180BDB30" w:rsidR="009657EA" w:rsidRPr="00E83A89" w:rsidRDefault="009657EA">
      <w:pPr>
        <w:spacing w:after="0"/>
        <w:rPr>
          <w:rFonts w:ascii="Arial" w:hAnsi="Arial" w:cs="Arial"/>
          <w:b/>
          <w:bCs/>
          <w:szCs w:val="22"/>
        </w:rPr>
      </w:pPr>
    </w:p>
    <w:sectPr w:rsidR="009657EA" w:rsidRPr="00E83A89" w:rsidSect="00966DCB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B66DA" w14:textId="77777777" w:rsidR="00001F0C" w:rsidRDefault="00001F0C">
      <w:pPr>
        <w:spacing w:after="0"/>
      </w:pPr>
      <w:r>
        <w:separator/>
      </w:r>
    </w:p>
  </w:endnote>
  <w:endnote w:type="continuationSeparator" w:id="0">
    <w:p w14:paraId="0DB5291C" w14:textId="77777777" w:rsidR="00001F0C" w:rsidRDefault="00001F0C">
      <w:pPr>
        <w:spacing w:after="0"/>
      </w:pPr>
      <w:r>
        <w:continuationSeparator/>
      </w:r>
    </w:p>
  </w:endnote>
  <w:endnote w:type="continuationNotice" w:id="1">
    <w:p w14:paraId="0E07FA1D" w14:textId="77777777" w:rsidR="00001F0C" w:rsidRDefault="00001F0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4196A" w14:textId="77777777" w:rsidR="00FE1F57" w:rsidRDefault="00C717F7">
    <w:pPr>
      <w:pStyle w:val="Zpat"/>
      <w:tabs>
        <w:tab w:val="clear" w:pos="4536"/>
        <w:tab w:val="clear" w:pos="9072"/>
      </w:tabs>
      <w:ind w:right="-2"/>
    </w:pPr>
    <w:r>
      <w:rPr>
        <w:noProof/>
      </w:rPr>
      <w:pict w14:anchorId="6665E811">
        <v:line id="Line 2" o:spid="_x0000_s1026" style="position:absolute;z-index:251658241;visibility:visibl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MF4EQ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" o:allowincell="f">
          <w10:wrap type="topAndBottom"/>
        </v:line>
      </w:pict>
    </w:r>
    <w:r w:rsidR="00FE1F57">
      <w:t xml:space="preserve">-  </w:t>
    </w:r>
    <w:r w:rsidR="00846CBF">
      <w:rPr>
        <w:rStyle w:val="slostrnky"/>
      </w:rPr>
      <w:fldChar w:fldCharType="begin"/>
    </w:r>
    <w:r w:rsidR="00FE1F57">
      <w:rPr>
        <w:rStyle w:val="slostrnky"/>
      </w:rPr>
      <w:instrText xml:space="preserve"> PAGE </w:instrText>
    </w:r>
    <w:r w:rsidR="00846CBF">
      <w:rPr>
        <w:rStyle w:val="slostrnky"/>
      </w:rPr>
      <w:fldChar w:fldCharType="separate"/>
    </w:r>
    <w:r w:rsidR="00FE1F57">
      <w:rPr>
        <w:rStyle w:val="slostrnky"/>
        <w:noProof/>
      </w:rPr>
      <w:t>10</w:t>
    </w:r>
    <w:r w:rsidR="00846CBF">
      <w:rPr>
        <w:rStyle w:val="slostrnky"/>
      </w:rPr>
      <w:fldChar w:fldCharType="end"/>
    </w:r>
    <w:r w:rsidR="00FE1F57"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4D07E" w14:textId="77777777" w:rsidR="00FE1F57" w:rsidRDefault="00846CBF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 w:rsidR="00FE1F57"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BD52C9"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ADD4D" w14:textId="77777777" w:rsidR="00FE1F57" w:rsidRDefault="00C717F7">
    <w:pPr>
      <w:pStyle w:val="Zpat"/>
    </w:pPr>
    <w:r>
      <w:rPr>
        <w:noProof/>
      </w:rPr>
      <w:pict w14:anchorId="6E84C0F8">
        <v:line id="Line 1" o:spid="_x0000_s1025" style="position:absolute;z-index:251658240;visibility:visibl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" o:allowincell="f">
          <w10:wrap type="topAndBottom"/>
        </v:lin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74D7B" w14:textId="77777777" w:rsidR="00001F0C" w:rsidRDefault="00001F0C">
      <w:pPr>
        <w:spacing w:after="0"/>
      </w:pPr>
      <w:r>
        <w:separator/>
      </w:r>
    </w:p>
  </w:footnote>
  <w:footnote w:type="continuationSeparator" w:id="0">
    <w:p w14:paraId="615CC9C2" w14:textId="77777777" w:rsidR="00001F0C" w:rsidRDefault="00001F0C">
      <w:pPr>
        <w:spacing w:after="0"/>
      </w:pPr>
      <w:r>
        <w:continuationSeparator/>
      </w:r>
    </w:p>
  </w:footnote>
  <w:footnote w:type="continuationNotice" w:id="1">
    <w:p w14:paraId="20BC26FF" w14:textId="77777777" w:rsidR="00001F0C" w:rsidRDefault="00001F0C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FE1F57" w14:paraId="6A63AD3E" w14:textId="77777777">
      <w:trPr>
        <w:cantSplit/>
        <w:trHeight w:val="360"/>
      </w:trPr>
      <w:tc>
        <w:tcPr>
          <w:tcW w:w="1418" w:type="dxa"/>
        </w:tcPr>
        <w:p w14:paraId="038E01FA" w14:textId="77777777" w:rsidR="00FE1F57" w:rsidRDefault="00FE1F5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79EE8A71" w14:textId="77777777" w:rsidR="00FE1F57" w:rsidRDefault="00C717F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fldChar w:fldCharType="begin"/>
          </w:r>
          <w:r>
            <w:instrText xml:space="preserve"> TITLE  \* MERGEFORMAT </w:instrText>
          </w:r>
          <w:r>
            <w:fldChar w:fldCharType="separate"/>
          </w:r>
          <w:r w:rsidR="00C5205B" w:rsidRPr="00C5205B"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4F41FAD9" w14:textId="77777777" w:rsidR="00FE1F57" w:rsidRDefault="00FE1F5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 w:rsidR="00C717F7">
            <w:fldChar w:fldCharType="begin"/>
          </w:r>
          <w:r w:rsidR="00C717F7">
            <w:instrText xml:space="preserve"> DOCPROPERTY "Category"  \* MERGEFORMAT </w:instrText>
          </w:r>
          <w:r w:rsidR="00C717F7">
            <w:fldChar w:fldCharType="separate"/>
          </w:r>
          <w:r w:rsidR="00C5205B" w:rsidRPr="00C5205B">
            <w:rPr>
              <w:u w:val="single"/>
            </w:rPr>
            <w:t>srpen 2017</w:t>
          </w:r>
          <w:r w:rsidR="00C717F7">
            <w:rPr>
              <w:u w:val="single"/>
            </w:rPr>
            <w:fldChar w:fldCharType="end"/>
          </w:r>
          <w:r w:rsidR="00C717F7">
            <w:fldChar w:fldCharType="begin"/>
          </w:r>
          <w:r w:rsidR="00C717F7">
            <w:instrText xml:space="preserve"> KEYWORDS  \* MERGEFORMAT </w:instrText>
          </w:r>
          <w:r w:rsidR="00C717F7">
            <w:fldChar w:fldCharType="separate"/>
          </w:r>
          <w:r w:rsidR="00C5205B">
            <w:t>červenec 2017</w:t>
          </w:r>
          <w:r w:rsidR="00C717F7">
            <w:fldChar w:fldCharType="end"/>
          </w:r>
        </w:p>
      </w:tc>
      <w:tc>
        <w:tcPr>
          <w:tcW w:w="1701" w:type="dxa"/>
        </w:tcPr>
        <w:p w14:paraId="314142F4" w14:textId="77777777" w:rsidR="00FE1F57" w:rsidRDefault="00FE1F5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2FB2689A" w14:textId="77777777" w:rsidR="00FE1F57" w:rsidRDefault="00FE1F5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0CFA0070" w14:textId="77777777" w:rsidR="00FE1F57" w:rsidRDefault="00FE1F57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4BD25" w14:textId="77777777" w:rsidR="00FE1F57" w:rsidRPr="00203176" w:rsidRDefault="00FE1F5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35E8E97E" w14:textId="77777777" w:rsidR="00FE1F57" w:rsidRPr="002A4F5A" w:rsidRDefault="00FE1F5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43525154" w14:textId="77777777" w:rsidR="00FE1F57" w:rsidRDefault="00FE1F57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4806D317" w14:textId="77777777" w:rsidR="00FE1F57" w:rsidRDefault="00FE1F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226C2"/>
    <w:multiLevelType w:val="multilevel"/>
    <w:tmpl w:val="8A4CF830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FC32C6F"/>
    <w:multiLevelType w:val="hybridMultilevel"/>
    <w:tmpl w:val="89A622E6"/>
    <w:lvl w:ilvl="0" w:tplc="63D088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CC04AC"/>
    <w:multiLevelType w:val="hybridMultilevel"/>
    <w:tmpl w:val="32E4E3CC"/>
    <w:lvl w:ilvl="0" w:tplc="9320A4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2E03A2"/>
    <w:multiLevelType w:val="multilevel"/>
    <w:tmpl w:val="14AC7D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4CC90188"/>
    <w:multiLevelType w:val="hybridMultilevel"/>
    <w:tmpl w:val="7988EB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0"/>
  </w:num>
  <w:num w:numId="7">
    <w:abstractNumId w:val="2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otolanová, Nicola">
    <w15:presenceInfo w15:providerId="AD" w15:userId="S::N8688@eon.com::70a437a4-5085-430a-b2d5-d3d45d047a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embedSystemFonts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4143"/>
    <w:rsid w:val="00000B8E"/>
    <w:rsid w:val="00001F0C"/>
    <w:rsid w:val="00004D98"/>
    <w:rsid w:val="00014AEB"/>
    <w:rsid w:val="00036C48"/>
    <w:rsid w:val="00037476"/>
    <w:rsid w:val="00051499"/>
    <w:rsid w:val="00053487"/>
    <w:rsid w:val="000610BE"/>
    <w:rsid w:val="000669B7"/>
    <w:rsid w:val="00070CF5"/>
    <w:rsid w:val="00072524"/>
    <w:rsid w:val="000857E4"/>
    <w:rsid w:val="000866B8"/>
    <w:rsid w:val="00087C0F"/>
    <w:rsid w:val="000901FE"/>
    <w:rsid w:val="00094A29"/>
    <w:rsid w:val="000A483D"/>
    <w:rsid w:val="000A4C57"/>
    <w:rsid w:val="000A6745"/>
    <w:rsid w:val="000B0867"/>
    <w:rsid w:val="000B4921"/>
    <w:rsid w:val="000C3CC6"/>
    <w:rsid w:val="000C7BD4"/>
    <w:rsid w:val="000D3BAF"/>
    <w:rsid w:val="000E094F"/>
    <w:rsid w:val="000E4875"/>
    <w:rsid w:val="000E57D4"/>
    <w:rsid w:val="000E7DFB"/>
    <w:rsid w:val="000F00FE"/>
    <w:rsid w:val="00101370"/>
    <w:rsid w:val="00107BD7"/>
    <w:rsid w:val="0011441C"/>
    <w:rsid w:val="00117DF8"/>
    <w:rsid w:val="00117FE6"/>
    <w:rsid w:val="00124F44"/>
    <w:rsid w:val="0012591F"/>
    <w:rsid w:val="0013123E"/>
    <w:rsid w:val="001402BE"/>
    <w:rsid w:val="001473E5"/>
    <w:rsid w:val="00154C52"/>
    <w:rsid w:val="001635F3"/>
    <w:rsid w:val="00163C32"/>
    <w:rsid w:val="00164143"/>
    <w:rsid w:val="00167E08"/>
    <w:rsid w:val="0017131E"/>
    <w:rsid w:val="0017161F"/>
    <w:rsid w:val="00177614"/>
    <w:rsid w:val="0018023C"/>
    <w:rsid w:val="00193866"/>
    <w:rsid w:val="001962D8"/>
    <w:rsid w:val="001A11F8"/>
    <w:rsid w:val="001A1679"/>
    <w:rsid w:val="001A197D"/>
    <w:rsid w:val="001A285B"/>
    <w:rsid w:val="001A4DB0"/>
    <w:rsid w:val="001B07CB"/>
    <w:rsid w:val="001B7025"/>
    <w:rsid w:val="001C1510"/>
    <w:rsid w:val="001C4923"/>
    <w:rsid w:val="001C52F4"/>
    <w:rsid w:val="001C782D"/>
    <w:rsid w:val="001E18E4"/>
    <w:rsid w:val="001E7079"/>
    <w:rsid w:val="001F041E"/>
    <w:rsid w:val="001F28CE"/>
    <w:rsid w:val="001F5EFA"/>
    <w:rsid w:val="001F63CD"/>
    <w:rsid w:val="001F6FAF"/>
    <w:rsid w:val="001F7362"/>
    <w:rsid w:val="00203176"/>
    <w:rsid w:val="00226384"/>
    <w:rsid w:val="002442E9"/>
    <w:rsid w:val="00246E5D"/>
    <w:rsid w:val="00253466"/>
    <w:rsid w:val="00256B16"/>
    <w:rsid w:val="00265FC2"/>
    <w:rsid w:val="00266986"/>
    <w:rsid w:val="00273C77"/>
    <w:rsid w:val="002839E1"/>
    <w:rsid w:val="00285BDC"/>
    <w:rsid w:val="00287610"/>
    <w:rsid w:val="00293992"/>
    <w:rsid w:val="002971B9"/>
    <w:rsid w:val="002A0111"/>
    <w:rsid w:val="002B43E2"/>
    <w:rsid w:val="002B55F4"/>
    <w:rsid w:val="002C1149"/>
    <w:rsid w:val="002C4242"/>
    <w:rsid w:val="002C5251"/>
    <w:rsid w:val="002C6A59"/>
    <w:rsid w:val="002D4720"/>
    <w:rsid w:val="002D7D3A"/>
    <w:rsid w:val="003044CC"/>
    <w:rsid w:val="003053C0"/>
    <w:rsid w:val="00306747"/>
    <w:rsid w:val="00312371"/>
    <w:rsid w:val="003131DC"/>
    <w:rsid w:val="00315350"/>
    <w:rsid w:val="00315CDB"/>
    <w:rsid w:val="00316698"/>
    <w:rsid w:val="00320BB5"/>
    <w:rsid w:val="0032280B"/>
    <w:rsid w:val="003325CC"/>
    <w:rsid w:val="00332663"/>
    <w:rsid w:val="00333CE6"/>
    <w:rsid w:val="0033616C"/>
    <w:rsid w:val="00341046"/>
    <w:rsid w:val="00347934"/>
    <w:rsid w:val="00362E82"/>
    <w:rsid w:val="00367BF4"/>
    <w:rsid w:val="00375CD0"/>
    <w:rsid w:val="00375F95"/>
    <w:rsid w:val="003827FC"/>
    <w:rsid w:val="003860DD"/>
    <w:rsid w:val="00391F81"/>
    <w:rsid w:val="00393C2C"/>
    <w:rsid w:val="003A0FC4"/>
    <w:rsid w:val="003A73C9"/>
    <w:rsid w:val="003A74C0"/>
    <w:rsid w:val="003B7AF8"/>
    <w:rsid w:val="003C15C5"/>
    <w:rsid w:val="003C4DBD"/>
    <w:rsid w:val="003C719B"/>
    <w:rsid w:val="003D00E1"/>
    <w:rsid w:val="003D1239"/>
    <w:rsid w:val="003D2949"/>
    <w:rsid w:val="003D2D2F"/>
    <w:rsid w:val="003D5D41"/>
    <w:rsid w:val="003E226E"/>
    <w:rsid w:val="003E25E4"/>
    <w:rsid w:val="00400EC5"/>
    <w:rsid w:val="00404460"/>
    <w:rsid w:val="004074DC"/>
    <w:rsid w:val="00414064"/>
    <w:rsid w:val="004148B4"/>
    <w:rsid w:val="004158DA"/>
    <w:rsid w:val="00416283"/>
    <w:rsid w:val="0042117E"/>
    <w:rsid w:val="00422B56"/>
    <w:rsid w:val="00433E0E"/>
    <w:rsid w:val="00436D97"/>
    <w:rsid w:val="0046006A"/>
    <w:rsid w:val="00461C01"/>
    <w:rsid w:val="00462127"/>
    <w:rsid w:val="00465235"/>
    <w:rsid w:val="00471548"/>
    <w:rsid w:val="00475A88"/>
    <w:rsid w:val="00477CF2"/>
    <w:rsid w:val="004827E4"/>
    <w:rsid w:val="00484DE0"/>
    <w:rsid w:val="00497E5D"/>
    <w:rsid w:val="004B18AD"/>
    <w:rsid w:val="004B6705"/>
    <w:rsid w:val="004C4F45"/>
    <w:rsid w:val="004D465C"/>
    <w:rsid w:val="004D4674"/>
    <w:rsid w:val="004F485C"/>
    <w:rsid w:val="004F6988"/>
    <w:rsid w:val="00506B1E"/>
    <w:rsid w:val="00507D1B"/>
    <w:rsid w:val="00510883"/>
    <w:rsid w:val="00512294"/>
    <w:rsid w:val="00512944"/>
    <w:rsid w:val="005134D1"/>
    <w:rsid w:val="005143A0"/>
    <w:rsid w:val="005147E0"/>
    <w:rsid w:val="0051762F"/>
    <w:rsid w:val="00523CBC"/>
    <w:rsid w:val="00524B7E"/>
    <w:rsid w:val="005267ED"/>
    <w:rsid w:val="00526C84"/>
    <w:rsid w:val="00533A5E"/>
    <w:rsid w:val="00543046"/>
    <w:rsid w:val="00544470"/>
    <w:rsid w:val="0054566E"/>
    <w:rsid w:val="005463E7"/>
    <w:rsid w:val="00551A26"/>
    <w:rsid w:val="00554549"/>
    <w:rsid w:val="005565E1"/>
    <w:rsid w:val="00556BCE"/>
    <w:rsid w:val="00557AE7"/>
    <w:rsid w:val="005670B0"/>
    <w:rsid w:val="00573D69"/>
    <w:rsid w:val="00576242"/>
    <w:rsid w:val="005829F4"/>
    <w:rsid w:val="00586BE9"/>
    <w:rsid w:val="00595D11"/>
    <w:rsid w:val="005962EE"/>
    <w:rsid w:val="005A1AA0"/>
    <w:rsid w:val="005B5180"/>
    <w:rsid w:val="005C20CD"/>
    <w:rsid w:val="005C3F9E"/>
    <w:rsid w:val="005C4112"/>
    <w:rsid w:val="005D5D4D"/>
    <w:rsid w:val="005E0F5F"/>
    <w:rsid w:val="005E3B4F"/>
    <w:rsid w:val="005E5628"/>
    <w:rsid w:val="005F1C5E"/>
    <w:rsid w:val="005F50E0"/>
    <w:rsid w:val="00600384"/>
    <w:rsid w:val="00605699"/>
    <w:rsid w:val="00610538"/>
    <w:rsid w:val="00610E9C"/>
    <w:rsid w:val="0061248E"/>
    <w:rsid w:val="00617AD1"/>
    <w:rsid w:val="0062314C"/>
    <w:rsid w:val="006563B9"/>
    <w:rsid w:val="00660007"/>
    <w:rsid w:val="00673AE4"/>
    <w:rsid w:val="00674E39"/>
    <w:rsid w:val="006752D2"/>
    <w:rsid w:val="006830AD"/>
    <w:rsid w:val="00693810"/>
    <w:rsid w:val="006A448C"/>
    <w:rsid w:val="006A6361"/>
    <w:rsid w:val="006B5EDE"/>
    <w:rsid w:val="006B6605"/>
    <w:rsid w:val="006B6D60"/>
    <w:rsid w:val="006C4298"/>
    <w:rsid w:val="006C465D"/>
    <w:rsid w:val="006E2661"/>
    <w:rsid w:val="006E691A"/>
    <w:rsid w:val="006F3CC9"/>
    <w:rsid w:val="00700491"/>
    <w:rsid w:val="00701B06"/>
    <w:rsid w:val="00701E22"/>
    <w:rsid w:val="00716F81"/>
    <w:rsid w:val="00723992"/>
    <w:rsid w:val="00723BC4"/>
    <w:rsid w:val="00730981"/>
    <w:rsid w:val="007332D0"/>
    <w:rsid w:val="007334FB"/>
    <w:rsid w:val="0073672D"/>
    <w:rsid w:val="0073719E"/>
    <w:rsid w:val="00737F3F"/>
    <w:rsid w:val="00741FC3"/>
    <w:rsid w:val="007469BB"/>
    <w:rsid w:val="007473A3"/>
    <w:rsid w:val="00747AB8"/>
    <w:rsid w:val="007515B1"/>
    <w:rsid w:val="0075268F"/>
    <w:rsid w:val="00753E00"/>
    <w:rsid w:val="00754F35"/>
    <w:rsid w:val="00767A26"/>
    <w:rsid w:val="00771D90"/>
    <w:rsid w:val="007953E2"/>
    <w:rsid w:val="0079790A"/>
    <w:rsid w:val="007B2E9F"/>
    <w:rsid w:val="007B6052"/>
    <w:rsid w:val="007C0046"/>
    <w:rsid w:val="007D257B"/>
    <w:rsid w:val="007D4FC6"/>
    <w:rsid w:val="007D7991"/>
    <w:rsid w:val="007F14CC"/>
    <w:rsid w:val="007F6D43"/>
    <w:rsid w:val="008022B4"/>
    <w:rsid w:val="0081196A"/>
    <w:rsid w:val="0081710A"/>
    <w:rsid w:val="00817557"/>
    <w:rsid w:val="008317B0"/>
    <w:rsid w:val="00833588"/>
    <w:rsid w:val="00835315"/>
    <w:rsid w:val="008368E1"/>
    <w:rsid w:val="00837440"/>
    <w:rsid w:val="00846CBF"/>
    <w:rsid w:val="00855DD6"/>
    <w:rsid w:val="0086298E"/>
    <w:rsid w:val="00865C84"/>
    <w:rsid w:val="0086622B"/>
    <w:rsid w:val="00870D58"/>
    <w:rsid w:val="008719A8"/>
    <w:rsid w:val="00873942"/>
    <w:rsid w:val="00873CE9"/>
    <w:rsid w:val="008777D2"/>
    <w:rsid w:val="00882AB5"/>
    <w:rsid w:val="00891C3E"/>
    <w:rsid w:val="008A0003"/>
    <w:rsid w:val="008B5EB1"/>
    <w:rsid w:val="008C5119"/>
    <w:rsid w:val="008D1470"/>
    <w:rsid w:val="008D2DAC"/>
    <w:rsid w:val="008D363C"/>
    <w:rsid w:val="008D3C63"/>
    <w:rsid w:val="00901960"/>
    <w:rsid w:val="009039FF"/>
    <w:rsid w:val="009049A9"/>
    <w:rsid w:val="00915319"/>
    <w:rsid w:val="009167F0"/>
    <w:rsid w:val="009212AD"/>
    <w:rsid w:val="00922820"/>
    <w:rsid w:val="00930F36"/>
    <w:rsid w:val="009345C7"/>
    <w:rsid w:val="0093754D"/>
    <w:rsid w:val="00940CBE"/>
    <w:rsid w:val="009422BD"/>
    <w:rsid w:val="00944B34"/>
    <w:rsid w:val="00951531"/>
    <w:rsid w:val="00951F8E"/>
    <w:rsid w:val="009657EA"/>
    <w:rsid w:val="00965C97"/>
    <w:rsid w:val="00966849"/>
    <w:rsid w:val="00966DCB"/>
    <w:rsid w:val="00971DE8"/>
    <w:rsid w:val="00973BE9"/>
    <w:rsid w:val="00980D57"/>
    <w:rsid w:val="00983937"/>
    <w:rsid w:val="00994DAE"/>
    <w:rsid w:val="009A01AA"/>
    <w:rsid w:val="009A19BB"/>
    <w:rsid w:val="009A1A82"/>
    <w:rsid w:val="009B5D9E"/>
    <w:rsid w:val="009C3144"/>
    <w:rsid w:val="009C6AC9"/>
    <w:rsid w:val="009D0B86"/>
    <w:rsid w:val="009D1AD8"/>
    <w:rsid w:val="009D3A26"/>
    <w:rsid w:val="009E0003"/>
    <w:rsid w:val="009E2E03"/>
    <w:rsid w:val="009E3FA2"/>
    <w:rsid w:val="009F08D5"/>
    <w:rsid w:val="00A05066"/>
    <w:rsid w:val="00A101C3"/>
    <w:rsid w:val="00A1036E"/>
    <w:rsid w:val="00A170B7"/>
    <w:rsid w:val="00A20738"/>
    <w:rsid w:val="00A2117A"/>
    <w:rsid w:val="00A27CE4"/>
    <w:rsid w:val="00A4343A"/>
    <w:rsid w:val="00A61A0D"/>
    <w:rsid w:val="00A678C6"/>
    <w:rsid w:val="00A7006F"/>
    <w:rsid w:val="00A713B8"/>
    <w:rsid w:val="00A93812"/>
    <w:rsid w:val="00A95710"/>
    <w:rsid w:val="00A96521"/>
    <w:rsid w:val="00A96F4C"/>
    <w:rsid w:val="00A96F9A"/>
    <w:rsid w:val="00AA2707"/>
    <w:rsid w:val="00AA7636"/>
    <w:rsid w:val="00AB5BA3"/>
    <w:rsid w:val="00AD0C0C"/>
    <w:rsid w:val="00AD7A4C"/>
    <w:rsid w:val="00AE390D"/>
    <w:rsid w:val="00AE7BE5"/>
    <w:rsid w:val="00B00CF1"/>
    <w:rsid w:val="00B21AAF"/>
    <w:rsid w:val="00B22588"/>
    <w:rsid w:val="00B2754E"/>
    <w:rsid w:val="00B276DA"/>
    <w:rsid w:val="00B33266"/>
    <w:rsid w:val="00B3496C"/>
    <w:rsid w:val="00B35502"/>
    <w:rsid w:val="00B3722B"/>
    <w:rsid w:val="00B41850"/>
    <w:rsid w:val="00B42766"/>
    <w:rsid w:val="00B451F9"/>
    <w:rsid w:val="00B5007C"/>
    <w:rsid w:val="00B537E0"/>
    <w:rsid w:val="00B67ED2"/>
    <w:rsid w:val="00B843FD"/>
    <w:rsid w:val="00B87C4E"/>
    <w:rsid w:val="00B90D32"/>
    <w:rsid w:val="00B918C1"/>
    <w:rsid w:val="00B922A1"/>
    <w:rsid w:val="00B93A77"/>
    <w:rsid w:val="00B965F6"/>
    <w:rsid w:val="00BA5A3D"/>
    <w:rsid w:val="00BB20EA"/>
    <w:rsid w:val="00BD2CF9"/>
    <w:rsid w:val="00BD52C9"/>
    <w:rsid w:val="00BE0079"/>
    <w:rsid w:val="00BE24CD"/>
    <w:rsid w:val="00BF1DE5"/>
    <w:rsid w:val="00BF5752"/>
    <w:rsid w:val="00C04E77"/>
    <w:rsid w:val="00C17E52"/>
    <w:rsid w:val="00C24FA1"/>
    <w:rsid w:val="00C267DC"/>
    <w:rsid w:val="00C32E09"/>
    <w:rsid w:val="00C34135"/>
    <w:rsid w:val="00C4542D"/>
    <w:rsid w:val="00C5205B"/>
    <w:rsid w:val="00C61FE5"/>
    <w:rsid w:val="00C63366"/>
    <w:rsid w:val="00C66A16"/>
    <w:rsid w:val="00C717F7"/>
    <w:rsid w:val="00C80840"/>
    <w:rsid w:val="00C8424A"/>
    <w:rsid w:val="00C97FC3"/>
    <w:rsid w:val="00CC1999"/>
    <w:rsid w:val="00CC4C06"/>
    <w:rsid w:val="00CD057E"/>
    <w:rsid w:val="00CD2B49"/>
    <w:rsid w:val="00CD58A8"/>
    <w:rsid w:val="00CE0B8F"/>
    <w:rsid w:val="00CE2EEB"/>
    <w:rsid w:val="00CE33C8"/>
    <w:rsid w:val="00CE3E02"/>
    <w:rsid w:val="00CE4666"/>
    <w:rsid w:val="00CF25F4"/>
    <w:rsid w:val="00D00A9E"/>
    <w:rsid w:val="00D0417D"/>
    <w:rsid w:val="00D1397E"/>
    <w:rsid w:val="00D15E20"/>
    <w:rsid w:val="00D1784F"/>
    <w:rsid w:val="00D2176A"/>
    <w:rsid w:val="00D26118"/>
    <w:rsid w:val="00D30ABB"/>
    <w:rsid w:val="00D32D99"/>
    <w:rsid w:val="00D4785C"/>
    <w:rsid w:val="00D6699E"/>
    <w:rsid w:val="00D832E9"/>
    <w:rsid w:val="00D84A84"/>
    <w:rsid w:val="00D9469E"/>
    <w:rsid w:val="00DA42DE"/>
    <w:rsid w:val="00DA48A6"/>
    <w:rsid w:val="00DA587B"/>
    <w:rsid w:val="00DA6684"/>
    <w:rsid w:val="00DA6B27"/>
    <w:rsid w:val="00DA7D3C"/>
    <w:rsid w:val="00DB2041"/>
    <w:rsid w:val="00DB3860"/>
    <w:rsid w:val="00DB5284"/>
    <w:rsid w:val="00DB5C06"/>
    <w:rsid w:val="00DC355B"/>
    <w:rsid w:val="00DD0962"/>
    <w:rsid w:val="00DD2963"/>
    <w:rsid w:val="00DD31FF"/>
    <w:rsid w:val="00DE5841"/>
    <w:rsid w:val="00DF4077"/>
    <w:rsid w:val="00DF6236"/>
    <w:rsid w:val="00DF777F"/>
    <w:rsid w:val="00E010E0"/>
    <w:rsid w:val="00E046E2"/>
    <w:rsid w:val="00E06691"/>
    <w:rsid w:val="00E068E4"/>
    <w:rsid w:val="00E11F71"/>
    <w:rsid w:val="00E3167D"/>
    <w:rsid w:val="00E4346A"/>
    <w:rsid w:val="00E47FED"/>
    <w:rsid w:val="00E52190"/>
    <w:rsid w:val="00E62C09"/>
    <w:rsid w:val="00E6533F"/>
    <w:rsid w:val="00E66A21"/>
    <w:rsid w:val="00E73648"/>
    <w:rsid w:val="00E768CA"/>
    <w:rsid w:val="00E83A89"/>
    <w:rsid w:val="00EA134F"/>
    <w:rsid w:val="00EA4D0A"/>
    <w:rsid w:val="00EA7023"/>
    <w:rsid w:val="00EC2D93"/>
    <w:rsid w:val="00EC577E"/>
    <w:rsid w:val="00ED1AC5"/>
    <w:rsid w:val="00EE7391"/>
    <w:rsid w:val="00EF7B8D"/>
    <w:rsid w:val="00F00D7E"/>
    <w:rsid w:val="00F0456D"/>
    <w:rsid w:val="00F15BC6"/>
    <w:rsid w:val="00F15C66"/>
    <w:rsid w:val="00F17747"/>
    <w:rsid w:val="00F23105"/>
    <w:rsid w:val="00F25777"/>
    <w:rsid w:val="00F26DF9"/>
    <w:rsid w:val="00F356EB"/>
    <w:rsid w:val="00F418AE"/>
    <w:rsid w:val="00F44460"/>
    <w:rsid w:val="00F47541"/>
    <w:rsid w:val="00F67778"/>
    <w:rsid w:val="00F707BE"/>
    <w:rsid w:val="00F7626C"/>
    <w:rsid w:val="00F76DCC"/>
    <w:rsid w:val="00F77B35"/>
    <w:rsid w:val="00F93C72"/>
    <w:rsid w:val="00FB42DE"/>
    <w:rsid w:val="00FB5264"/>
    <w:rsid w:val="00FB6906"/>
    <w:rsid w:val="00FB76E5"/>
    <w:rsid w:val="00FD3160"/>
    <w:rsid w:val="00FD70A7"/>
    <w:rsid w:val="00FE1F57"/>
    <w:rsid w:val="00FE28B1"/>
    <w:rsid w:val="00FE482B"/>
    <w:rsid w:val="00FE54B6"/>
    <w:rsid w:val="00FF2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0CC86D"/>
  <w15:docId w15:val="{200BD560-ED4A-4E62-99CA-4D43C43FA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6B1E"/>
    <w:pPr>
      <w:spacing w:after="120"/>
    </w:pPr>
    <w:rPr>
      <w:noProof/>
      <w:sz w:val="22"/>
    </w:rPr>
  </w:style>
  <w:style w:type="paragraph" w:styleId="Nadpis1">
    <w:name w:val="heading 1"/>
    <w:basedOn w:val="Normln"/>
    <w:next w:val="Nadpis2"/>
    <w:qFormat/>
    <w:rsid w:val="00506B1E"/>
    <w:pPr>
      <w:keepNext/>
      <w:numPr>
        <w:numId w:val="1"/>
      </w:numPr>
      <w:spacing w:before="480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rsid w:val="00506B1E"/>
    <w:pPr>
      <w:keepNext/>
      <w:numPr>
        <w:ilvl w:val="1"/>
        <w:numId w:val="1"/>
      </w:numPr>
      <w:spacing w:before="120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506B1E"/>
    <w:pPr>
      <w:keepNext/>
      <w:numPr>
        <w:ilvl w:val="2"/>
        <w:numId w:val="1"/>
      </w:numPr>
      <w:spacing w:before="120"/>
      <w:outlineLvl w:val="2"/>
    </w:pPr>
    <w:rPr>
      <w:snapToGrid w:val="0"/>
      <w:sz w:val="24"/>
    </w:rPr>
  </w:style>
  <w:style w:type="paragraph" w:styleId="Nadpis4">
    <w:name w:val="heading 4"/>
    <w:basedOn w:val="Normln"/>
    <w:next w:val="Normln"/>
    <w:qFormat/>
    <w:rsid w:val="00506B1E"/>
    <w:pPr>
      <w:keepNext/>
      <w:numPr>
        <w:ilvl w:val="3"/>
        <w:numId w:val="1"/>
      </w:numPr>
      <w:spacing w:before="120"/>
      <w:outlineLvl w:val="3"/>
    </w:pPr>
    <w:rPr>
      <w:snapToGrid w:val="0"/>
    </w:rPr>
  </w:style>
  <w:style w:type="paragraph" w:styleId="Nadpis5">
    <w:name w:val="heading 5"/>
    <w:basedOn w:val="Normln"/>
    <w:next w:val="Normln"/>
    <w:qFormat/>
    <w:rsid w:val="00506B1E"/>
    <w:pPr>
      <w:keepNext/>
      <w:numPr>
        <w:ilvl w:val="4"/>
        <w:numId w:val="1"/>
      </w:numPr>
      <w:spacing w:before="120"/>
      <w:outlineLvl w:val="4"/>
    </w:pPr>
    <w:rPr>
      <w:noProof w:val="0"/>
      <w:snapToGrid w:val="0"/>
      <w:sz w:val="24"/>
    </w:rPr>
  </w:style>
  <w:style w:type="paragraph" w:styleId="Nadpis6">
    <w:name w:val="heading 6"/>
    <w:basedOn w:val="Normln"/>
    <w:next w:val="Normln"/>
    <w:qFormat/>
    <w:rsid w:val="00506B1E"/>
    <w:pPr>
      <w:keepNext/>
      <w:numPr>
        <w:ilvl w:val="5"/>
        <w:numId w:val="1"/>
      </w:numPr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506B1E"/>
    <w:pPr>
      <w:keepNext/>
      <w:numPr>
        <w:ilvl w:val="6"/>
        <w:numId w:val="1"/>
      </w:numPr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506B1E"/>
    <w:pPr>
      <w:keepNext/>
      <w:numPr>
        <w:ilvl w:val="7"/>
        <w:numId w:val="1"/>
      </w:numPr>
      <w:spacing w:after="60"/>
      <w:jc w:val="both"/>
      <w:outlineLvl w:val="7"/>
    </w:pPr>
    <w:rPr>
      <w:noProof w:val="0"/>
      <w:sz w:val="28"/>
    </w:rPr>
  </w:style>
  <w:style w:type="paragraph" w:styleId="Nadpis9">
    <w:name w:val="heading 9"/>
    <w:basedOn w:val="Normln"/>
    <w:next w:val="Normln"/>
    <w:qFormat/>
    <w:rsid w:val="00506B1E"/>
    <w:pPr>
      <w:keepNext/>
      <w:numPr>
        <w:ilvl w:val="8"/>
        <w:numId w:val="1"/>
      </w:numPr>
      <w:outlineLvl w:val="8"/>
    </w:pPr>
    <w:rPr>
      <w:rFonts w:ascii="Arial" w:hAnsi="Arial"/>
      <w:b/>
      <w:noProof w:val="0"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506B1E"/>
    <w:pPr>
      <w:ind w:firstLine="284"/>
      <w:jc w:val="both"/>
    </w:pPr>
    <w:rPr>
      <w:rFonts w:ascii="Arial" w:hAnsi="Arial"/>
      <w:noProof w:val="0"/>
    </w:rPr>
  </w:style>
  <w:style w:type="paragraph" w:styleId="Zkladntext">
    <w:name w:val="Body Text"/>
    <w:basedOn w:val="Normln"/>
    <w:link w:val="ZkladntextChar"/>
    <w:rsid w:val="00506B1E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506B1E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506B1E"/>
    <w:pPr>
      <w:spacing w:before="120"/>
      <w:ind w:left="1440"/>
    </w:pPr>
    <w:rPr>
      <w:i/>
      <w:noProof w:val="0"/>
      <w:snapToGrid w:val="0"/>
      <w:sz w:val="24"/>
    </w:rPr>
  </w:style>
  <w:style w:type="paragraph" w:styleId="Zpat">
    <w:name w:val="footer"/>
    <w:basedOn w:val="Normln"/>
    <w:rsid w:val="00506B1E"/>
    <w:pPr>
      <w:tabs>
        <w:tab w:val="center" w:pos="4536"/>
        <w:tab w:val="right" w:pos="9072"/>
      </w:tabs>
    </w:pPr>
    <w:rPr>
      <w:noProof w:val="0"/>
    </w:rPr>
  </w:style>
  <w:style w:type="paragraph" w:styleId="Zkladntext3">
    <w:name w:val="Body Text 3"/>
    <w:basedOn w:val="Normln"/>
    <w:rsid w:val="00506B1E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506B1E"/>
    <w:pPr>
      <w:jc w:val="center"/>
    </w:pPr>
    <w:rPr>
      <w:b/>
      <w:color w:val="FF0000"/>
      <w:sz w:val="40"/>
      <w:u w:val="single"/>
    </w:rPr>
  </w:style>
  <w:style w:type="paragraph" w:styleId="Zhlav">
    <w:name w:val="header"/>
    <w:basedOn w:val="Normln"/>
    <w:link w:val="ZhlavChar"/>
    <w:rsid w:val="00506B1E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506B1E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506B1E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506B1E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506B1E"/>
    <w:rPr>
      <w:sz w:val="16"/>
    </w:rPr>
  </w:style>
  <w:style w:type="paragraph" w:styleId="Textkomente">
    <w:name w:val="annotation text"/>
    <w:basedOn w:val="Normln"/>
    <w:link w:val="TextkomenteChar"/>
    <w:semiHidden/>
    <w:rsid w:val="00506B1E"/>
    <w:rPr>
      <w:rFonts w:ascii="Arial" w:hAnsi="Arial"/>
    </w:rPr>
  </w:style>
  <w:style w:type="paragraph" w:styleId="Seznam">
    <w:name w:val="List"/>
    <w:basedOn w:val="Normln"/>
    <w:rsid w:val="00506B1E"/>
    <w:pPr>
      <w:ind w:left="283" w:hanging="283"/>
    </w:pPr>
    <w:rPr>
      <w:rFonts w:ascii="Arial" w:hAnsi="Arial"/>
      <w:noProof w:val="0"/>
    </w:rPr>
  </w:style>
  <w:style w:type="paragraph" w:styleId="Seznam2">
    <w:name w:val="List 2"/>
    <w:basedOn w:val="Normln"/>
    <w:rsid w:val="00506B1E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506B1E"/>
  </w:style>
  <w:style w:type="character" w:styleId="Hypertextovodkaz">
    <w:name w:val="Hyperlink"/>
    <w:rsid w:val="00506B1E"/>
    <w:rPr>
      <w:color w:val="0000FF"/>
      <w:u w:val="single"/>
    </w:rPr>
  </w:style>
  <w:style w:type="paragraph" w:styleId="Zkladntextodsazen3">
    <w:name w:val="Body Text Indent 3"/>
    <w:basedOn w:val="Normln"/>
    <w:rsid w:val="00506B1E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506B1E"/>
    <w:rPr>
      <w:rFonts w:ascii="Tahoma" w:hAnsi="Tahoma" w:cs="Courier New"/>
      <w:sz w:val="16"/>
      <w:szCs w:val="16"/>
    </w:rPr>
  </w:style>
  <w:style w:type="paragraph" w:customStyle="1" w:styleId="MUJ">
    <w:name w:val="MUJ"/>
    <w:basedOn w:val="Normln"/>
    <w:rsid w:val="00506B1E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506B1E"/>
    <w:pPr>
      <w:tabs>
        <w:tab w:val="left" w:pos="1418"/>
        <w:tab w:val="left" w:pos="1985"/>
        <w:tab w:val="left" w:pos="2552"/>
        <w:tab w:val="left" w:pos="3119"/>
      </w:tabs>
      <w:ind w:left="1134" w:right="567"/>
    </w:pPr>
    <w:rPr>
      <w:rFonts w:ascii="Arial" w:hAnsi="Arial"/>
      <w:noProof w:val="0"/>
      <w:lang w:val="de-DE"/>
    </w:rPr>
  </w:style>
  <w:style w:type="character" w:customStyle="1" w:styleId="ZkladntextChar">
    <w:name w:val="Základní text Char"/>
    <w:link w:val="Zkladntext"/>
    <w:rsid w:val="00D6699E"/>
    <w:rPr>
      <w:rFonts w:ascii="Arial" w:hAnsi="Arial"/>
      <w:noProof/>
      <w:sz w:val="22"/>
    </w:rPr>
  </w:style>
  <w:style w:type="paragraph" w:styleId="Odstavecseseznamem">
    <w:name w:val="List Paragraph"/>
    <w:basedOn w:val="Normln"/>
    <w:uiPriority w:val="34"/>
    <w:qFormat/>
    <w:rsid w:val="006E691A"/>
    <w:pPr>
      <w:ind w:left="720"/>
      <w:contextualSpacing/>
    </w:pPr>
  </w:style>
  <w:style w:type="table" w:styleId="Mkatabulky">
    <w:name w:val="Table Grid"/>
    <w:basedOn w:val="Normlntabulka"/>
    <w:uiPriority w:val="59"/>
    <w:rsid w:val="00304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link w:val="BezmezerChar"/>
    <w:uiPriority w:val="1"/>
    <w:qFormat/>
    <w:rsid w:val="003044C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3044CC"/>
    <w:rPr>
      <w:rFonts w:ascii="Calibri" w:eastAsia="Calibri" w:hAnsi="Calibri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4875"/>
    <w:rPr>
      <w:rFonts w:ascii="Times New Roman" w:hAnsi="Times New Roman"/>
      <w:b/>
      <w:bCs/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E4875"/>
    <w:rPr>
      <w:rFonts w:ascii="Arial" w:hAnsi="Arial"/>
      <w:noProof/>
      <w:sz w:val="22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4875"/>
    <w:rPr>
      <w:rFonts w:ascii="Arial" w:hAnsi="Arial"/>
      <w:b/>
      <w:bCs/>
      <w:noProof/>
      <w:sz w:val="22"/>
    </w:rPr>
  </w:style>
  <w:style w:type="character" w:customStyle="1" w:styleId="ZhlavChar">
    <w:name w:val="Záhlaví Char"/>
    <w:basedOn w:val="Standardnpsmoodstavce"/>
    <w:link w:val="Zhlav"/>
    <w:rsid w:val="00203176"/>
    <w:rPr>
      <w:noProof/>
      <w:sz w:val="22"/>
    </w:rPr>
  </w:style>
  <w:style w:type="paragraph" w:styleId="Normlnweb">
    <w:name w:val="Normal (Web)"/>
    <w:basedOn w:val="Normln"/>
    <w:uiPriority w:val="99"/>
    <w:semiHidden/>
    <w:unhideWhenUsed/>
    <w:rsid w:val="007B2E9F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5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y\Tatka\Pr&#225;ce\EON\Technick&#233;%20listy\&#352;ablona%20TL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E1FAB-5E1A-47F0-82D8-587D8369089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Šablona TL.dot</Template>
  <TotalTime>107</TotalTime>
  <Pages>3</Pages>
  <Words>601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10 1100</vt:lpstr>
    </vt:vector>
  </TitlesOfParts>
  <Company>JČE a.s.</Company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10 1100</dc:title>
  <dc:subject>Lana AlFe a Al pro VVN, VN a NN</dc:subject>
  <dc:creator>Jan Volek / kl. 3200, Vratislav Štěpka / kl. 3231</dc:creator>
  <cp:keywords>červenec 2017</cp:keywords>
  <dc:description>+ připomínky JME z prosince 2004</dc:description>
  <cp:lastModifiedBy>Kotolanová, Nicola</cp:lastModifiedBy>
  <cp:revision>35</cp:revision>
  <cp:lastPrinted>2021-11-08T10:52:00Z</cp:lastPrinted>
  <dcterms:created xsi:type="dcterms:W3CDTF">2018-09-07T07:13:00Z</dcterms:created>
  <dcterms:modified xsi:type="dcterms:W3CDTF">2022-12-12T12:50:00Z</dcterms:modified>
  <cp:category>srpen 2017</cp:category>
</cp:coreProperties>
</file>